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94A" w:rsidRPr="00D04C08" w:rsidRDefault="00ED7F0D">
      <w:pPr>
        <w:rPr>
          <w:bdr w:val="single" w:sz="4" w:space="0" w:color="auto"/>
        </w:rPr>
      </w:pPr>
      <w:r w:rsidRPr="00D04C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2178657</wp:posOffset>
                </wp:positionH>
                <wp:positionV relativeFrom="paragraph">
                  <wp:posOffset>31805</wp:posOffset>
                </wp:positionV>
                <wp:extent cx="1463040" cy="1463040"/>
                <wp:effectExtent l="0" t="0" r="22860" b="228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4630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42ECE5" id="Oval 3" o:spid="_x0000_s1026" style="position:absolute;margin-left:171.55pt;margin-top:2.5pt;width:115.2pt;height:115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" fillcolor="#ffc000" strokecolor="red" strokeweight="1pt">
                <v:stroke joinstyle="miter"/>
              </v:oval>
            </w:pict>
          </mc:Fallback>
        </mc:AlternateContent>
      </w:r>
    </w:p>
    <w:p w:rsidR="005D294A" w:rsidRPr="00D04C08" w:rsidRDefault="00ED7F0D">
      <w:pPr>
        <w:rPr>
          <w:bdr w:val="single" w:sz="4" w:space="0" w:color="auto"/>
        </w:rPr>
      </w:pPr>
      <w:r w:rsidRPr="00D04C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87464</wp:posOffset>
                </wp:positionH>
                <wp:positionV relativeFrom="paragraph">
                  <wp:posOffset>145028</wp:posOffset>
                </wp:positionV>
                <wp:extent cx="5676900" cy="648777"/>
                <wp:effectExtent l="0" t="0" r="19050" b="1841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648777"/>
                        </a:xfrm>
                        <a:prstGeom prst="roundRect">
                          <a:avLst>
                            <a:gd name="adj" fmla="val 728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0DFC" w:rsidRPr="002366F0" w:rsidRDefault="00A10DFC" w:rsidP="0074485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pacing w:val="40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3D80">
                              <w:rPr>
                                <w:color w:val="000000" w:themeColor="text1"/>
                                <w:spacing w:val="40"/>
                                <w:sz w:val="40"/>
                                <w:bdr w:val="single" w:sz="4" w:space="0" w:color="aut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Highrise Secondary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2" o:spid="_x0000_s1026" style="position:absolute;margin-left:6.9pt;margin-top:11.4pt;width:447pt;height:5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7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" fillcolor="#f2f2f2 [3052]" strokecolor="#1f3763 [1604]" strokeweight="1pt">
                <v:stroke joinstyle="miter"/>
                <v:textbox>
                  <w:txbxContent>
                    <w:p w:rsidR="00A10DFC" w:rsidRPr="002366F0" w:rsidRDefault="00A10DFC" w:rsidP="00744851">
                      <w:pPr>
                        <w:spacing w:after="0"/>
                        <w:jc w:val="center"/>
                        <w:rPr>
                          <w:color w:val="000000" w:themeColor="text1"/>
                          <w:spacing w:val="40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D3D80">
                        <w:rPr>
                          <w:color w:val="000000" w:themeColor="text1"/>
                          <w:spacing w:val="40"/>
                          <w:sz w:val="40"/>
                          <w:bdr w:val="single" w:sz="4" w:space="0" w:color="aut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Highrise Secondary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23DB" w:rsidRPr="00D04C08" w:rsidRDefault="001923DB">
      <w:pPr>
        <w:rPr>
          <w:bdr w:val="single" w:sz="4" w:space="0" w:color="auto"/>
        </w:rPr>
      </w:pPr>
    </w:p>
    <w:p w:rsidR="0076718A" w:rsidRPr="00D04C08" w:rsidRDefault="0076718A">
      <w:pPr>
        <w:rPr>
          <w:bdr w:val="single" w:sz="4" w:space="0" w:color="auto"/>
        </w:rPr>
      </w:pPr>
    </w:p>
    <w:p w:rsidR="0076718A" w:rsidRPr="00D04C08" w:rsidRDefault="0076718A">
      <w:pPr>
        <w:rPr>
          <w:bdr w:val="single" w:sz="4" w:space="0" w:color="auto"/>
        </w:rPr>
      </w:pPr>
    </w:p>
    <w:p w:rsidR="00117A33" w:rsidRPr="00D04C08" w:rsidRDefault="00117A33" w:rsidP="001A5520"/>
    <w:p w:rsidR="001A5520" w:rsidRPr="00D04C08" w:rsidRDefault="001A5520" w:rsidP="00ED7F0D">
      <w:pPr>
        <w:tabs>
          <w:tab w:val="right" w:pos="8931"/>
        </w:tabs>
        <w:spacing w:before="200" w:after="0"/>
      </w:pPr>
      <w:r w:rsidRPr="00D04C08">
        <w:t>Circular No. 3 of 2017</w:t>
      </w:r>
      <w:r w:rsidR="00ED7F0D" w:rsidRPr="00D04C08">
        <w:tab/>
        <w:t>22 May 2017</w:t>
      </w:r>
    </w:p>
    <w:p w:rsidR="00A14C04" w:rsidRPr="00D04C08" w:rsidRDefault="005C13E9" w:rsidP="00ED7F0D">
      <w:pPr>
        <w:spacing w:before="200"/>
        <w:rPr>
          <w:b/>
        </w:rPr>
      </w:pPr>
      <w:r w:rsidRPr="00D04C08">
        <w:rPr>
          <w:b/>
        </w:rPr>
        <w:t>Dear Staff,</w:t>
      </w:r>
      <w:r w:rsidR="00A14C04" w:rsidRPr="00D04C08">
        <w:rPr>
          <w:b/>
        </w:rPr>
        <w:t xml:space="preserve"> Parents</w:t>
      </w:r>
      <w:r w:rsidRPr="00D04C08">
        <w:rPr>
          <w:b/>
        </w:rPr>
        <w:t xml:space="preserve"> and </w:t>
      </w:r>
      <w:r w:rsidR="00A14C04" w:rsidRPr="00D04C08">
        <w:rPr>
          <w:b/>
        </w:rPr>
        <w:t>Learners</w:t>
      </w:r>
    </w:p>
    <w:p w:rsidR="001923DB" w:rsidRPr="00D04C08" w:rsidRDefault="001923DB" w:rsidP="00CA6E18">
      <w:pPr>
        <w:pStyle w:val="Title"/>
        <w:pBdr>
          <w:bottom w:val="single" w:sz="4" w:space="1" w:color="auto"/>
        </w:pBdr>
        <w:spacing w:after="320"/>
      </w:pPr>
      <w:r w:rsidRPr="00D04C08">
        <w:t>School Market</w:t>
      </w:r>
    </w:p>
    <w:p w:rsidR="00243BAD" w:rsidRPr="00D04C08" w:rsidRDefault="0085797B" w:rsidP="00E30A33">
      <w:r>
        <w:rPr>
          <w:noProof/>
          <w:lang w:val="en-US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4103741</wp:posOffset>
            </wp:positionH>
            <wp:positionV relativeFrom="paragraph">
              <wp:posOffset>80010</wp:posOffset>
            </wp:positionV>
            <wp:extent cx="1593215" cy="1060450"/>
            <wp:effectExtent l="133350" t="114300" r="102235" b="139700"/>
            <wp:wrapTight wrapText="bothSides">
              <wp:wrapPolygon edited="0">
                <wp:start x="-1291" y="-2328"/>
                <wp:lineTo x="-1808" y="-1552"/>
                <wp:lineTo x="-1550" y="24057"/>
                <wp:lineTo x="22728" y="24057"/>
                <wp:lineTo x="22728" y="-2328"/>
                <wp:lineTo x="-1291" y="-2328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nacks ORIGIN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1060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8F8" w:rsidRPr="00D04C08">
        <w:t>W</w:t>
      </w:r>
      <w:r w:rsidR="00243BAD" w:rsidRPr="00D04C08">
        <w:t>arm greetings from the School Office</w:t>
      </w:r>
      <w:r w:rsidR="0016548D" w:rsidRPr="00D04C08">
        <w:t>!</w:t>
      </w:r>
      <w:r w:rsidR="00243BAD" w:rsidRPr="00D04C08">
        <w:t xml:space="preserve"> The pu</w:t>
      </w:r>
      <w:r w:rsidR="004631AE" w:rsidRPr="00D04C08">
        <w:t xml:space="preserve">rpose of this circular is, as the title suggests, to formally introduce </w:t>
      </w:r>
      <w:r w:rsidR="00060049" w:rsidRPr="00D04C08">
        <w:t>our</w:t>
      </w:r>
      <w:r w:rsidR="004631AE" w:rsidRPr="00D04C08">
        <w:t xml:space="preserve"> School Market to the broader school community. </w:t>
      </w:r>
      <w:r w:rsidR="00AA106F">
        <w:t>W</w:t>
      </w:r>
      <w:r w:rsidR="004631AE" w:rsidRPr="00D04C08">
        <w:t xml:space="preserve">e </w:t>
      </w:r>
      <w:r w:rsidR="0016548D" w:rsidRPr="00D04C08">
        <w:t xml:space="preserve">have already held two very successful </w:t>
      </w:r>
      <w:r w:rsidR="004631AE" w:rsidRPr="00D04C08">
        <w:t>market</w:t>
      </w:r>
      <w:r w:rsidR="0016548D" w:rsidRPr="00D04C08">
        <w:t>s</w:t>
      </w:r>
      <w:r w:rsidR="004631AE" w:rsidRPr="00D04C08">
        <w:t xml:space="preserve"> </w:t>
      </w:r>
      <w:r w:rsidR="0016548D" w:rsidRPr="00D04C08">
        <w:t xml:space="preserve">on the school grounds, in April and May. It has been our intention, </w:t>
      </w:r>
      <w:r w:rsidR="00877D58" w:rsidRPr="00D04C08">
        <w:t xml:space="preserve">ever </w:t>
      </w:r>
      <w:r w:rsidR="0016548D" w:rsidRPr="00D04C08">
        <w:t xml:space="preserve">since the idea was first mooted at the Governing Body meeting </w:t>
      </w:r>
      <w:r w:rsidR="00BF736D" w:rsidRPr="00D04C08">
        <w:t xml:space="preserve">last </w:t>
      </w:r>
      <w:r w:rsidR="0016548D" w:rsidRPr="00D04C08">
        <w:t xml:space="preserve">December, that the monthly market should become something of an institution at the school – a welcome break from the rigours of </w:t>
      </w:r>
      <w:r w:rsidR="00171066" w:rsidRPr="00D04C08">
        <w:t xml:space="preserve">formal </w:t>
      </w:r>
      <w:r w:rsidR="0016548D" w:rsidRPr="00D04C08">
        <w:t xml:space="preserve">teaching and learning and </w:t>
      </w:r>
      <w:r w:rsidR="00060049" w:rsidRPr="00D04C08">
        <w:t xml:space="preserve">provide </w:t>
      </w:r>
      <w:r w:rsidR="0016548D" w:rsidRPr="00D04C08">
        <w:t xml:space="preserve">an opportunity to </w:t>
      </w:r>
      <w:r w:rsidR="00060049" w:rsidRPr="00D04C08">
        <w:t>exercise</w:t>
      </w:r>
      <w:r w:rsidR="0016548D" w:rsidRPr="00D04C08">
        <w:t xml:space="preserve"> </w:t>
      </w:r>
      <w:r w:rsidR="00171066" w:rsidRPr="00D04C08">
        <w:t>that spirit of c</w:t>
      </w:r>
      <w:r w:rsidR="00C87CD0">
        <w:t>reativity that lurks in us all.</w:t>
      </w:r>
      <w:r>
        <w:t xml:space="preserve"> </w:t>
      </w:r>
      <w:r w:rsidR="009F7754" w:rsidRPr="00D04C08">
        <w:t>W</w:t>
      </w:r>
      <w:r w:rsidR="00171066" w:rsidRPr="00D04C08">
        <w:t xml:space="preserve">e would be lacking as a school, if we failed to give our learners some first-hand exposure to the cut-and-thrust of business. </w:t>
      </w:r>
      <w:r w:rsidR="00060049" w:rsidRPr="00D04C08">
        <w:t>A</w:t>
      </w:r>
      <w:r w:rsidR="00171066" w:rsidRPr="00D04C08">
        <w:t xml:space="preserve"> well organised school market </w:t>
      </w:r>
      <w:r w:rsidR="00060049" w:rsidRPr="00D04C08">
        <w:t>provides a superb platform for our learners to showcase a variety of talents –</w:t>
      </w:r>
      <w:r w:rsidR="003E68F8" w:rsidRPr="00D04C08">
        <w:t xml:space="preserve"> </w:t>
      </w:r>
      <w:r w:rsidR="00060049" w:rsidRPr="00D04C08">
        <w:t xml:space="preserve">more than the </w:t>
      </w:r>
      <w:r w:rsidR="003E68F8" w:rsidRPr="00D04C08">
        <w:t xml:space="preserve">mere </w:t>
      </w:r>
      <w:r w:rsidR="00060049" w:rsidRPr="00D04C08">
        <w:t>exchang</w:t>
      </w:r>
      <w:r w:rsidR="003E68F8" w:rsidRPr="00D04C08">
        <w:t>e</w:t>
      </w:r>
      <w:r w:rsidR="00060049" w:rsidRPr="00D04C08">
        <w:t xml:space="preserve"> of goods and </w:t>
      </w:r>
      <w:r w:rsidR="00D04C08" w:rsidRPr="00D04C08">
        <w:t>money. The</w:t>
      </w:r>
      <w:r w:rsidR="009F7754" w:rsidRPr="00D04C08">
        <w:t xml:space="preserve"> words of R.L. Stevenson are apt: </w:t>
      </w:r>
      <w:r w:rsidR="009F7754" w:rsidRPr="00D04C08">
        <w:rPr>
          <w:i/>
        </w:rPr>
        <w:t>‘Everyone lives by selling something.’</w:t>
      </w:r>
      <w:r w:rsidR="009F7754" w:rsidRPr="00D04C08">
        <w:t xml:space="preserve"> </w:t>
      </w:r>
      <w:r w:rsidR="00694389" w:rsidRPr="00D04C08">
        <w:rPr>
          <w:highlight w:val="yellow"/>
        </w:rPr>
        <w:t>&lt;&lt; citation &gt;&gt;</w:t>
      </w:r>
    </w:p>
    <w:p w:rsidR="00141B64" w:rsidRPr="00D04C08" w:rsidRDefault="00141B64" w:rsidP="00785A0A">
      <w:r w:rsidRPr="00D04C08">
        <w:t xml:space="preserve">In line with </w:t>
      </w:r>
      <w:r w:rsidR="00193A1D" w:rsidRPr="00D04C08">
        <w:t>the above</w:t>
      </w:r>
      <w:r w:rsidRPr="00D04C08">
        <w:t xml:space="preserve"> philosophy of what a school market day </w:t>
      </w:r>
      <w:r w:rsidR="00193A1D" w:rsidRPr="00D04C08">
        <w:t>can be</w:t>
      </w:r>
      <w:r w:rsidRPr="00D04C08">
        <w:t xml:space="preserve">, we have decided to </w:t>
      </w:r>
      <w:r w:rsidR="008D3917" w:rsidRPr="00D04C08">
        <w:t>use</w:t>
      </w:r>
      <w:r w:rsidRPr="00D04C08">
        <w:t xml:space="preserve"> a specific theme </w:t>
      </w:r>
      <w:r w:rsidR="008D3917" w:rsidRPr="00D04C08">
        <w:t>for</w:t>
      </w:r>
      <w:r w:rsidRPr="00D04C08">
        <w:t xml:space="preserve"> each market. This will provide a focus around which stalls may be </w:t>
      </w:r>
      <w:r w:rsidR="00DD5790" w:rsidRPr="00D04C08">
        <w:t>fitted out,</w:t>
      </w:r>
      <w:r w:rsidRPr="00D04C08">
        <w:t xml:space="preserve"> and in some cases </w:t>
      </w:r>
      <w:r w:rsidR="00DD5790" w:rsidRPr="00D04C08">
        <w:t>this may generate new ideas for both content and presentation.</w:t>
      </w:r>
    </w:p>
    <w:p w:rsidR="00DD5790" w:rsidRPr="00D04C08" w:rsidRDefault="0024092D" w:rsidP="00141B64">
      <w:pPr>
        <w:spacing w:after="240"/>
      </w:pPr>
      <w:r w:rsidRPr="00D04C08">
        <w:t xml:space="preserve">Practical </w:t>
      </w:r>
      <w:r w:rsidR="005302B6" w:rsidRPr="00D04C08">
        <w:t>arrangements</w:t>
      </w:r>
      <w:r w:rsidRPr="00D04C08">
        <w:t xml:space="preserve"> and other</w:t>
      </w:r>
      <w:r w:rsidR="005302B6" w:rsidRPr="00D04C08">
        <w:t xml:space="preserve"> pieces of</w:t>
      </w:r>
      <w:r w:rsidRPr="00D04C08">
        <w:t xml:space="preserve"> information</w:t>
      </w:r>
      <w:r w:rsidR="005302B6" w:rsidRPr="00D04C08">
        <w:t xml:space="preserve"> are detailed </w:t>
      </w:r>
      <w:r w:rsidR="00DD5790" w:rsidRPr="00D04C08">
        <w:t>in the following pages –</w:t>
      </w:r>
      <w:r w:rsidR="005302B6" w:rsidRPr="00D04C08">
        <w:t xml:space="preserve"> including a list of registered stalls </w:t>
      </w:r>
      <w:r w:rsidR="00B16C78" w:rsidRPr="00C56BD4">
        <w:t>in Appendix 1</w:t>
      </w:r>
      <w:r w:rsidR="00DD5790" w:rsidRPr="00C56BD4">
        <w:t>.</w:t>
      </w:r>
    </w:p>
    <w:p w:rsidR="008D5C93" w:rsidRPr="00D04C08" w:rsidRDefault="00DD5790" w:rsidP="00B57D9F">
      <w:pPr>
        <w:spacing w:after="240"/>
        <w:ind w:right="95"/>
      </w:pPr>
      <w:r w:rsidRPr="00D04C08">
        <w:t>Please diarise</w:t>
      </w:r>
      <w:r w:rsidR="005302B6" w:rsidRPr="00D04C08">
        <w:t xml:space="preserve"> the </w:t>
      </w:r>
      <w:r w:rsidRPr="00D04C08">
        <w:t xml:space="preserve">following </w:t>
      </w:r>
      <w:r w:rsidR="005302B6" w:rsidRPr="00D04C08">
        <w:t xml:space="preserve">market dates </w:t>
      </w:r>
      <w:r w:rsidR="00DA309B" w:rsidRPr="00D04C08">
        <w:t xml:space="preserve">and themes </w:t>
      </w:r>
      <w:r w:rsidR="005302B6" w:rsidRPr="00D04C08">
        <w:t>for the remaining months of the year:</w:t>
      </w:r>
    </w:p>
    <w:tbl>
      <w:tblPr>
        <w:tblW w:w="4673" w:type="dxa"/>
        <w:jc w:val="center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255"/>
      </w:tblGrid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E2EFD9" w:themeFill="accent6" w:themeFillTint="33"/>
            <w:noWrap/>
            <w:vAlign w:val="bottom"/>
          </w:tcPr>
          <w:p w:rsidR="002D3ABF" w:rsidRPr="00D04C08" w:rsidRDefault="002D3ABF" w:rsidP="00313D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D04C08">
              <w:rPr>
                <w:rFonts w:ascii="Calibri" w:eastAsia="Times New Roman" w:hAnsi="Calibri" w:cs="Calibri"/>
                <w:b/>
                <w:color w:val="000000"/>
              </w:rPr>
              <w:t>DATE</w:t>
            </w:r>
          </w:p>
        </w:tc>
        <w:tc>
          <w:tcPr>
            <w:tcW w:w="3255" w:type="dxa"/>
            <w:shd w:val="clear" w:color="auto" w:fill="E2EFD9" w:themeFill="accent6" w:themeFillTint="33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b/>
                <w:color w:val="000000"/>
              </w:rPr>
            </w:pPr>
            <w:r w:rsidRPr="00D04C08">
              <w:rPr>
                <w:rFonts w:ascii="Calibri" w:eastAsia="Times New Roman" w:hAnsi="Calibri" w:cs="Calibri"/>
                <w:b/>
                <w:color w:val="000000"/>
              </w:rPr>
              <w:t>THEME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27 May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All things bright and beautiful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24 Jun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Bring on the winter cheer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29 Jul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Gizmos and gadgets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26 Aug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You snooze – you lose!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30 Sep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Spring has sprung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28 Oct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Something new, something old</w:t>
            </w:r>
          </w:p>
        </w:tc>
      </w:tr>
      <w:tr w:rsidR="002D3ABF" w:rsidRPr="00D04C08" w:rsidTr="002D3ABF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D3ABF" w:rsidRPr="00D04C08" w:rsidRDefault="002D3ABF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25 Nov</w:t>
            </w:r>
          </w:p>
        </w:tc>
        <w:tc>
          <w:tcPr>
            <w:tcW w:w="3255" w:type="dxa"/>
            <w:vAlign w:val="center"/>
          </w:tcPr>
          <w:p w:rsidR="002D3ABF" w:rsidRPr="00D04C08" w:rsidRDefault="002D3ABF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A few of my favourite things</w:t>
            </w:r>
          </w:p>
        </w:tc>
      </w:tr>
    </w:tbl>
    <w:p w:rsidR="008531A7" w:rsidRPr="00D04C08" w:rsidRDefault="00F916EA" w:rsidP="00C83C2B">
      <w:pPr>
        <w:pStyle w:val="Title"/>
        <w:pageBreakBefore/>
        <w:pBdr>
          <w:bottom w:val="single" w:sz="4" w:space="1" w:color="auto"/>
        </w:pBdr>
        <w:spacing w:after="240"/>
      </w:pPr>
      <w:r w:rsidRPr="00D04C08">
        <w:lastRenderedPageBreak/>
        <w:t xml:space="preserve">Table of </w:t>
      </w:r>
      <w:r w:rsidR="008531A7" w:rsidRPr="00D04C08">
        <w:t>Contents</w:t>
      </w:r>
    </w:p>
    <w:p w:rsidR="00D400FE" w:rsidRDefault="00D400FE">
      <w:pPr>
        <w:pStyle w:val="TOC1"/>
        <w:tabs>
          <w:tab w:val="right" w:leader="dot" w:pos="9016"/>
        </w:tabs>
        <w:rPr>
          <w:rFonts w:eastAsiaTheme="minorEastAsia"/>
          <w:noProof/>
          <w:lang w:val="en-U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80554524" w:history="1">
        <w:r w:rsidRPr="005C55D8">
          <w:rPr>
            <w:rStyle w:val="Hyperlink"/>
            <w:noProof/>
          </w:rPr>
          <w:t>Practical arrangements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_Toc480554524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iii</w:t>
        </w:r>
        <w:r>
          <w:rPr>
            <w:noProof/>
            <w:webHidden/>
          </w:rPr>
          <w:fldChar w:fldCharType="end"/>
        </w:r>
      </w:hyperlink>
    </w:p>
    <w:p w:rsidR="00D400FE" w:rsidRDefault="00FA56FC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25" w:history="1">
        <w:r w:rsidR="00D400FE" w:rsidRPr="005C55D8">
          <w:rPr>
            <w:rStyle w:val="Hyperlink"/>
            <w:noProof/>
          </w:rPr>
          <w:t>Stall administration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_Toc480554525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iii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3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26" w:history="1">
        <w:r w:rsidR="00D400FE" w:rsidRPr="005C55D8">
          <w:rPr>
            <w:rStyle w:val="Hyperlink"/>
            <w:noProof/>
          </w:rPr>
          <w:t>Location &amp; facilities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_Toc480554526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iii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3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27" w:history="1">
        <w:r w:rsidR="00D400FE" w:rsidRPr="005C55D8">
          <w:rPr>
            <w:rStyle w:val="Hyperlink"/>
            <w:noProof/>
          </w:rPr>
          <w:t>Traders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_Toc480554527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iv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3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28" w:history="1">
        <w:r w:rsidR="00D400FE" w:rsidRPr="005C55D8">
          <w:rPr>
            <w:rStyle w:val="Hyperlink"/>
            <w:noProof/>
          </w:rPr>
          <w:t>Items on sale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_Toc480554528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iv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3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29" w:history="1">
        <w:r w:rsidR="00D400FE" w:rsidRPr="005C55D8">
          <w:rPr>
            <w:rStyle w:val="Hyperlink"/>
            <w:noProof/>
          </w:rPr>
          <w:t>School choir and dramatic performances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_Toc480554529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3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0" w:history="1">
        <w:r w:rsidR="00D400FE" w:rsidRPr="005C55D8">
          <w:rPr>
            <w:rStyle w:val="Hyperlink"/>
            <w:noProof/>
          </w:rPr>
          <w:t>Sports matches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_Toc480554530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1" w:history="1">
        <w:r w:rsidR="00D400FE" w:rsidRPr="005C55D8">
          <w:rPr>
            <w:rStyle w:val="Hyperlink"/>
            <w:noProof/>
          </w:rPr>
          <w:t>Responsibilities and portfolios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_Toc480554531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1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2" w:history="1">
        <w:r w:rsidR="00D400FE" w:rsidRPr="005C55D8">
          <w:rPr>
            <w:rStyle w:val="Hyperlink"/>
            <w:noProof/>
          </w:rPr>
          <w:t>Finances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_Toc480554532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1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3" w:history="1">
        <w:r w:rsidR="00D400FE" w:rsidRPr="005C55D8">
          <w:rPr>
            <w:rStyle w:val="Hyperlink"/>
            <w:noProof/>
          </w:rPr>
          <w:t>General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_Toc480554533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vi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4" w:history="1">
        <w:r w:rsidR="00D400FE" w:rsidRPr="005C55D8">
          <w:rPr>
            <w:rStyle w:val="Hyperlink"/>
            <w:noProof/>
          </w:rPr>
          <w:t>Marketing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_Toc480554534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vi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5" w:history="1">
        <w:r w:rsidR="00D400FE" w:rsidRPr="005C55D8">
          <w:rPr>
            <w:rStyle w:val="Hyperlink"/>
            <w:noProof/>
          </w:rPr>
          <w:t>Workshops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_Toc480554535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vi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1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6" w:history="1">
        <w:r w:rsidR="00D400FE" w:rsidRPr="005C55D8">
          <w:rPr>
            <w:rStyle w:val="Hyperlink"/>
            <w:noProof/>
          </w:rPr>
          <w:t>Appendix 1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_Toc480554536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7</w:t>
        </w:r>
        <w:r w:rsidR="00D400FE">
          <w:rPr>
            <w:noProof/>
            <w:webHidden/>
          </w:rPr>
          <w:fldChar w:fldCharType="end"/>
        </w:r>
      </w:hyperlink>
    </w:p>
    <w:p w:rsidR="00D400FE" w:rsidRDefault="00FA56FC">
      <w:pPr>
        <w:pStyle w:val="TOC1"/>
        <w:tabs>
          <w:tab w:val="right" w:leader="dot" w:pos="9016"/>
        </w:tabs>
        <w:rPr>
          <w:rFonts w:eastAsiaTheme="minorEastAsia"/>
          <w:noProof/>
          <w:lang w:val="en-US"/>
        </w:rPr>
      </w:pPr>
      <w:hyperlink w:anchor="_Toc480554537" w:history="1">
        <w:r w:rsidR="00D400FE" w:rsidRPr="005C55D8">
          <w:rPr>
            <w:rStyle w:val="Hyperlink"/>
            <w:noProof/>
          </w:rPr>
          <w:t>Appendix 2</w:t>
        </w:r>
        <w:r w:rsidR="00D400FE">
          <w:rPr>
            <w:noProof/>
            <w:webHidden/>
          </w:rPr>
          <w:tab/>
        </w:r>
        <w:r w:rsidR="00D400FE">
          <w:rPr>
            <w:noProof/>
            <w:webHidden/>
          </w:rPr>
          <w:fldChar w:fldCharType="begin"/>
        </w:r>
        <w:r w:rsidR="00D400FE">
          <w:rPr>
            <w:noProof/>
            <w:webHidden/>
          </w:rPr>
          <w:instrText xml:space="preserve"> PAGEREF _Toc480554537 \h </w:instrText>
        </w:r>
        <w:r w:rsidR="00D400FE">
          <w:rPr>
            <w:noProof/>
            <w:webHidden/>
          </w:rPr>
        </w:r>
        <w:r w:rsidR="00D400FE">
          <w:rPr>
            <w:noProof/>
            <w:webHidden/>
          </w:rPr>
          <w:fldChar w:fldCharType="separate"/>
        </w:r>
        <w:r w:rsidR="00D400FE">
          <w:rPr>
            <w:noProof/>
            <w:webHidden/>
          </w:rPr>
          <w:t>9</w:t>
        </w:r>
        <w:r w:rsidR="00D400FE">
          <w:rPr>
            <w:noProof/>
            <w:webHidden/>
          </w:rPr>
          <w:fldChar w:fldCharType="end"/>
        </w:r>
      </w:hyperlink>
    </w:p>
    <w:p w:rsidR="00E95CC8" w:rsidRPr="00D04C08" w:rsidRDefault="00D400FE" w:rsidP="00C83C2B">
      <w:r>
        <w:fldChar w:fldCharType="end"/>
      </w:r>
    </w:p>
    <w:p w:rsidR="00C83C2B" w:rsidRPr="00D04C08" w:rsidRDefault="00C83C2B" w:rsidP="00C83C2B">
      <w:pPr>
        <w:pStyle w:val="Title"/>
        <w:pBdr>
          <w:bottom w:val="single" w:sz="4" w:space="1" w:color="auto"/>
        </w:pBdr>
        <w:spacing w:after="240"/>
        <w:rPr>
          <w:sz w:val="40"/>
        </w:rPr>
      </w:pPr>
      <w:r w:rsidRPr="00D04C08">
        <w:rPr>
          <w:sz w:val="40"/>
        </w:rPr>
        <w:t>Pictures</w:t>
      </w:r>
    </w:p>
    <w:p w:rsidR="00C83C2B" w:rsidRPr="00D04C08" w:rsidRDefault="00E5711C" w:rsidP="00C83C2B">
      <w:pPr>
        <w:spacing w:after="0"/>
      </w:pPr>
      <w:r w:rsidRPr="00D04C08">
        <w:rPr>
          <w:highlight w:val="yellow"/>
        </w:rPr>
        <w:t>&lt;&lt; Insert Table of Figures here &gt;&gt;</w:t>
      </w:r>
    </w:p>
    <w:p w:rsidR="008531A7" w:rsidRPr="00D04C08" w:rsidRDefault="00C83C2B">
      <w:pPr>
        <w:rPr>
          <w:rFonts w:asciiTheme="majorHAnsi" w:eastAsiaTheme="majorEastAsia" w:hAnsiTheme="majorHAnsi" w:cstheme="majorBidi"/>
          <w:b/>
          <w:color w:val="385623" w:themeColor="accent6" w:themeShade="80"/>
          <w:sz w:val="32"/>
          <w:szCs w:val="32"/>
        </w:rPr>
      </w:pPr>
      <w:r w:rsidRPr="00D04C08">
        <w:rPr>
          <w:noProof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1227275</wp:posOffset>
            </wp:positionH>
            <wp:positionV relativeFrom="paragraph">
              <wp:posOffset>646098</wp:posOffset>
            </wp:positionV>
            <wp:extent cx="3015615" cy="2011045"/>
            <wp:effectExtent l="190500" t="190500" r="184785" b="198755"/>
            <wp:wrapTight wrapText="bothSides">
              <wp:wrapPolygon edited="0">
                <wp:start x="273" y="-2046"/>
                <wp:lineTo x="-1364" y="-1637"/>
                <wp:lineTo x="-1228" y="21484"/>
                <wp:lineTo x="136" y="23121"/>
                <wp:lineTo x="273" y="23530"/>
                <wp:lineTo x="21150" y="23530"/>
                <wp:lineTo x="21286" y="23121"/>
                <wp:lineTo x="22651" y="21484"/>
                <wp:lineTo x="22787" y="1637"/>
                <wp:lineTo x="21286" y="-1432"/>
                <wp:lineTo x="21150" y="-2046"/>
                <wp:lineTo x="273" y="-2046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ustenburg 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615" cy="20110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1A7" w:rsidRPr="00D04C08">
        <w:br w:type="page"/>
      </w:r>
    </w:p>
    <w:p w:rsidR="00243BAD" w:rsidRPr="00D04C08" w:rsidRDefault="00243BAD" w:rsidP="00180156">
      <w:pPr>
        <w:pStyle w:val="Heading1"/>
      </w:pPr>
      <w:bookmarkStart w:id="0" w:name="_Toc476311097"/>
      <w:bookmarkStart w:id="1" w:name="_Toc476320531"/>
      <w:bookmarkStart w:id="2" w:name="_Toc480554524"/>
      <w:r w:rsidRPr="00D04C08">
        <w:lastRenderedPageBreak/>
        <w:t>Practical arrangements</w:t>
      </w:r>
      <w:bookmarkEnd w:id="0"/>
      <w:bookmarkEnd w:id="1"/>
      <w:bookmarkEnd w:id="2"/>
    </w:p>
    <w:p w:rsidR="00180156" w:rsidRPr="00D04C08" w:rsidRDefault="00407CC4" w:rsidP="00243BAD">
      <w:r w:rsidRPr="00D04C08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3150235</wp:posOffset>
            </wp:positionH>
            <wp:positionV relativeFrom="paragraph">
              <wp:posOffset>864235</wp:posOffset>
            </wp:positionV>
            <wp:extent cx="3127375" cy="2081530"/>
            <wp:effectExtent l="103823" t="105727" r="100647" b="138748"/>
            <wp:wrapTight wrapText="bothSides">
              <wp:wrapPolygon edited="0">
                <wp:start x="-730" y="22677"/>
                <wp:lineTo x="22427" y="22677"/>
                <wp:lineTo x="22427" y="-847"/>
                <wp:lineTo x="-730" y="-847"/>
                <wp:lineTo x="-730" y="2267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ustenburg 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27375" cy="20815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80156" w:rsidRPr="00D04C08">
        <w:t>The</w:t>
      </w:r>
      <w:r w:rsidR="00D953FE" w:rsidRPr="00D04C08">
        <w:t>se</w:t>
      </w:r>
      <w:r w:rsidR="00180156" w:rsidRPr="00D04C08">
        <w:t xml:space="preserve"> are important. A school market involves many people and a lot of equipment. There are at least as many </w:t>
      </w:r>
      <w:r w:rsidR="009B2FC1" w:rsidRPr="00D04C08">
        <w:t>people who d</w:t>
      </w:r>
      <w:r w:rsidR="00CC7616" w:rsidRPr="00D04C08">
        <w:t>e</w:t>
      </w:r>
      <w:r w:rsidR="009B2FC1" w:rsidRPr="00D04C08">
        <w:t>al</w:t>
      </w:r>
      <w:r w:rsidR="00180156" w:rsidRPr="00D04C08">
        <w:t xml:space="preserve"> with the </w:t>
      </w:r>
      <w:r w:rsidR="00180156" w:rsidRPr="00313A70">
        <w:t>myriad</w:t>
      </w:r>
      <w:r w:rsidR="00180156" w:rsidRPr="00D04C08">
        <w:t xml:space="preserve"> of administrative functions, as there are </w:t>
      </w:r>
      <w:r w:rsidR="00877D58" w:rsidRPr="00D04C08">
        <w:t>traders</w:t>
      </w:r>
      <w:r w:rsidR="00180156" w:rsidRPr="00D04C08">
        <w:t xml:space="preserve"> eager to sell their wares – not to mention the </w:t>
      </w:r>
      <w:r w:rsidR="00D64D39" w:rsidRPr="00D04C08">
        <w:t>crowds of buyers eager to oblige</w:t>
      </w:r>
      <w:r w:rsidR="008E7F44" w:rsidRPr="00D04C08">
        <w:t>.</w:t>
      </w:r>
      <w:r w:rsidR="00D64D39" w:rsidRPr="00D04C08">
        <w:t xml:space="preserve"> </w:t>
      </w:r>
      <w:r w:rsidR="00F41796" w:rsidRPr="00D04C08">
        <w:t>Many of these administrative activities take place before and after the event: what Joe Public witnesses on market day is the proverbial tip of the iceberg.</w:t>
      </w:r>
    </w:p>
    <w:p w:rsidR="009B2FC1" w:rsidRPr="00D04C08" w:rsidRDefault="00F41796" w:rsidP="00243BAD">
      <w:r w:rsidRPr="00D04C08">
        <w:t xml:space="preserve">The general layout of the trading areas will remain unchanged (see further under Location &amp; facilities below), as will the </w:t>
      </w:r>
      <w:r w:rsidR="005126CF" w:rsidRPr="00D04C08">
        <w:t xml:space="preserve">use of various locations within the school buildings for </w:t>
      </w:r>
      <w:r w:rsidR="009B2FC1" w:rsidRPr="00D04C08">
        <w:t xml:space="preserve">key management functions. The </w:t>
      </w:r>
      <w:r w:rsidR="00877D58" w:rsidRPr="00D04C08">
        <w:t>S</w:t>
      </w:r>
      <w:r w:rsidR="009B2FC1" w:rsidRPr="00D04C08">
        <w:t xml:space="preserve">taff </w:t>
      </w:r>
      <w:r w:rsidR="00877D58" w:rsidRPr="00D04C08">
        <w:t>A</w:t>
      </w:r>
      <w:r w:rsidR="009B2FC1" w:rsidRPr="00D04C08">
        <w:t>rea will continue to be used as a general control centre, for the sale of tickets for the craft workshops, the announcer (PA system), the drop-safe for monies collected, the first-aid point in case of any mishap</w:t>
      </w:r>
      <w:r w:rsidR="00877D58" w:rsidRPr="00D04C08">
        <w:t>s, and so forth</w:t>
      </w:r>
      <w:r w:rsidR="005A0EE2" w:rsidRPr="00D04C08">
        <w:t>.</w:t>
      </w:r>
    </w:p>
    <w:p w:rsidR="00F41796" w:rsidRPr="00D04C08" w:rsidRDefault="00DD54C7" w:rsidP="00243BA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A56FA1D" wp14:editId="05C5F851">
                <wp:simplePos x="0" y="0"/>
                <wp:positionH relativeFrom="column">
                  <wp:posOffset>3632504</wp:posOffset>
                </wp:positionH>
                <wp:positionV relativeFrom="paragraph">
                  <wp:posOffset>614045</wp:posOffset>
                </wp:positionV>
                <wp:extent cx="2066925" cy="206375"/>
                <wp:effectExtent l="0" t="0" r="9525" b="3175"/>
                <wp:wrapTight wrapText="bothSides">
                  <wp:wrapPolygon edited="0">
                    <wp:start x="0" y="0"/>
                    <wp:lineTo x="0" y="19938"/>
                    <wp:lineTo x="21500" y="19938"/>
                    <wp:lineTo x="21500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063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54C7" w:rsidRPr="00E378E1" w:rsidRDefault="00DD54C7" w:rsidP="00DD54C7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Trading post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6FA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286pt;margin-top:48.35pt;width:162.75pt;height:16.2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" stroked="f">
                <v:textbox inset="0,0,0,0">
                  <w:txbxContent>
                    <w:p w:rsidR="00DD54C7" w:rsidRPr="00E378E1" w:rsidRDefault="00DD54C7" w:rsidP="00DD54C7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>: Trading post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B2FC1" w:rsidRPr="00D04C08">
        <w:t xml:space="preserve">A senior management member will also be on duty in the </w:t>
      </w:r>
      <w:r w:rsidR="00877D58" w:rsidRPr="00D04C08">
        <w:t>S</w:t>
      </w:r>
      <w:r w:rsidR="009B2FC1" w:rsidRPr="00D04C08">
        <w:t xml:space="preserve">taff </w:t>
      </w:r>
      <w:r w:rsidR="00877D58" w:rsidRPr="00D04C08">
        <w:t>A</w:t>
      </w:r>
      <w:r w:rsidR="009B2FC1" w:rsidRPr="00D04C08">
        <w:t>rea at all times, to keep a</w:t>
      </w:r>
      <w:r w:rsidR="00877D58" w:rsidRPr="00D04C08">
        <w:t>n</w:t>
      </w:r>
      <w:r w:rsidR="009B2FC1" w:rsidRPr="00D04C08">
        <w:t xml:space="preserve"> eye on things and to provide </w:t>
      </w:r>
      <w:r w:rsidR="00877D58" w:rsidRPr="00D04C08">
        <w:t>general support</w:t>
      </w:r>
      <w:r w:rsidR="009B2FC1" w:rsidRPr="00D04C08">
        <w:t xml:space="preserve">. The Bursar will also be on duty throughout the day, to fulfil </w:t>
      </w:r>
      <w:r w:rsidR="00877D58" w:rsidRPr="00D04C08">
        <w:t xml:space="preserve">the all too </w:t>
      </w:r>
      <w:r w:rsidR="00D04C08" w:rsidRPr="00D04C08">
        <w:t>familiar</w:t>
      </w:r>
      <w:r w:rsidR="00877D58" w:rsidRPr="00D04C08">
        <w:t xml:space="preserve"> request</w:t>
      </w:r>
      <w:r w:rsidR="009B2FC1" w:rsidRPr="00D04C08">
        <w:t xml:space="preserve"> ‘Please may I have some change’</w:t>
      </w:r>
      <w:r w:rsidR="00025CF2" w:rsidRPr="00D04C08">
        <w:t>.</w:t>
      </w:r>
      <w:r w:rsidR="009B2FC1" w:rsidRPr="00D04C08">
        <w:t xml:space="preserve"> </w:t>
      </w:r>
      <w:r w:rsidR="00025CF2" w:rsidRPr="00D04C08">
        <w:t>F</w:t>
      </w:r>
      <w:r w:rsidR="009B2FC1" w:rsidRPr="00D04C08">
        <w:t xml:space="preserve">or security purposes </w:t>
      </w:r>
      <w:r w:rsidR="000925EF" w:rsidRPr="00D04C08">
        <w:t>she will provide th</w:t>
      </w:r>
      <w:r w:rsidR="00877D58" w:rsidRPr="00D04C08">
        <w:t>is</w:t>
      </w:r>
      <w:r w:rsidR="000925EF" w:rsidRPr="00D04C08">
        <w:t xml:space="preserve"> service from </w:t>
      </w:r>
      <w:r w:rsidR="00877D58" w:rsidRPr="00D04C08">
        <w:t xml:space="preserve">the secure </w:t>
      </w:r>
      <w:r w:rsidR="00D04C08" w:rsidRPr="00D04C08">
        <w:t>precinct</w:t>
      </w:r>
      <w:r w:rsidR="00877D58" w:rsidRPr="00D04C08">
        <w:t xml:space="preserve"> of</w:t>
      </w:r>
      <w:r w:rsidR="000925EF" w:rsidRPr="00D04C08">
        <w:t xml:space="preserve"> the Finance Office.</w:t>
      </w:r>
    </w:p>
    <w:p w:rsidR="00653D5B" w:rsidRPr="00D04C08" w:rsidRDefault="00653D5B" w:rsidP="00653D5B">
      <w:pPr>
        <w:pStyle w:val="Heading2"/>
      </w:pPr>
      <w:bookmarkStart w:id="3" w:name="_Toc476311098"/>
      <w:bookmarkStart w:id="4" w:name="_Toc476320532"/>
      <w:bookmarkStart w:id="5" w:name="_Toc480554525"/>
      <w:r w:rsidRPr="00D04C08">
        <w:t>Stall administration</w:t>
      </w:r>
      <w:bookmarkEnd w:id="3"/>
      <w:bookmarkEnd w:id="4"/>
      <w:bookmarkEnd w:id="5"/>
    </w:p>
    <w:p w:rsidR="00BC3C6A" w:rsidRPr="002D3ABF" w:rsidRDefault="00BC3C6A" w:rsidP="002D3ABF">
      <w:r w:rsidRPr="002D3ABF">
        <w:t xml:space="preserve">Healthy stall administration is key to a successful market. The Deputy Head, Mrs Stryver, has been appointed to oversee this function, and she is assisted by an able team of volunteers. </w:t>
      </w:r>
      <w:r w:rsidR="00C211A0" w:rsidRPr="002D3ABF">
        <w:t>Items from arts and crafts to foodstuffs to garden produce are on sale, and a</w:t>
      </w:r>
      <w:r w:rsidRPr="002D3ABF">
        <w:t xml:space="preserve"> glance at the registered stall types in Appendix I will confirm that </w:t>
      </w:r>
      <w:r w:rsidR="00563EE5" w:rsidRPr="002D3ABF">
        <w:t xml:space="preserve">a professional approach is required to </w:t>
      </w:r>
      <w:r w:rsidR="00C211A0" w:rsidRPr="002D3ABF">
        <w:t xml:space="preserve">manage all the </w:t>
      </w:r>
      <w:r w:rsidR="00BA46A8" w:rsidRPr="002D3ABF">
        <w:t xml:space="preserve">storage and other </w:t>
      </w:r>
      <w:r w:rsidR="00C211A0" w:rsidRPr="002D3ABF">
        <w:t>requirements.</w:t>
      </w:r>
      <w:r w:rsidR="00D8507B" w:rsidRPr="002D3ABF">
        <w:t xml:space="preserve"> </w:t>
      </w:r>
      <w:r w:rsidR="00173408" w:rsidRPr="002D3ABF">
        <w:t>Juggling acts are best performed by professional jugglers!</w:t>
      </w:r>
    </w:p>
    <w:p w:rsidR="0059575D" w:rsidRPr="00D04C08" w:rsidRDefault="0069281E" w:rsidP="0059575D">
      <w:pPr>
        <w:pStyle w:val="Heading3"/>
      </w:pPr>
      <w:bookmarkStart w:id="6" w:name="_Toc476311099"/>
      <w:bookmarkStart w:id="7" w:name="_Toc476320533"/>
      <w:bookmarkStart w:id="8" w:name="_Toc480554526"/>
      <w:r w:rsidRPr="00D04C08">
        <w:t>Location</w:t>
      </w:r>
      <w:r w:rsidR="00CC0D07" w:rsidRPr="00D04C08">
        <w:t xml:space="preserve"> &amp; facilities</w:t>
      </w:r>
      <w:bookmarkEnd w:id="6"/>
      <w:bookmarkEnd w:id="7"/>
      <w:bookmarkEnd w:id="8"/>
    </w:p>
    <w:p w:rsidR="00173408" w:rsidRPr="00D04C08" w:rsidRDefault="00173408" w:rsidP="0010440F">
      <w:r w:rsidRPr="00D04C08">
        <w:t>The location of the various stalls is largely dictated by the nature of the products being traded, and we have learned a few valuable lessons from the trial markets in April and May. Soft furnishings, clothing and many craft items are best traded indoors, or at least under suitable cover; hot and cold foodstuffs and takeaways can safely be relegated to outside locations (but not too far from electricity and water points); garden produce and related items love the open sky – the wind and the rain ;-)</w:t>
      </w:r>
    </w:p>
    <w:p w:rsidR="00173408" w:rsidRPr="00D04C08" w:rsidRDefault="00173408" w:rsidP="0059575D">
      <w:r w:rsidRPr="00D04C08">
        <w:t xml:space="preserve">The school kitchen </w:t>
      </w:r>
      <w:r w:rsidR="00F10926" w:rsidRPr="00D04C08">
        <w:t>may</w:t>
      </w:r>
      <w:r w:rsidRPr="00D04C08">
        <w:t xml:space="preserve"> be used</w:t>
      </w:r>
      <w:r w:rsidR="00F10926" w:rsidRPr="00D04C08">
        <w:t xml:space="preserve">, as before, for general warming, cooling, </w:t>
      </w:r>
      <w:r w:rsidR="00D04C08" w:rsidRPr="00D04C08">
        <w:t>refrigeration</w:t>
      </w:r>
      <w:r w:rsidR="00F10926" w:rsidRPr="00D04C08">
        <w:t xml:space="preserve"> </w:t>
      </w:r>
      <w:r w:rsidR="009A4C90" w:rsidRPr="00D04C08">
        <w:t xml:space="preserve">and cleaning </w:t>
      </w:r>
      <w:r w:rsidR="00F10926" w:rsidRPr="00D04C08">
        <w:t xml:space="preserve">purposes, especially for the smaller traders who do not require dedicated facilities. Prefects will supervise the use of these. </w:t>
      </w:r>
    </w:p>
    <w:p w:rsidR="007B751D" w:rsidRPr="00D04C08" w:rsidRDefault="00F10926" w:rsidP="0059575D">
      <w:r w:rsidRPr="00D04C08">
        <w:t>The corridor and classrooms along the west wing will be made available for traders who require a more secure or sheltered trading environment</w:t>
      </w:r>
      <w:r w:rsidR="0013753E" w:rsidRPr="00D04C08">
        <w:t xml:space="preserve">. Advantages of </w:t>
      </w:r>
      <w:r w:rsidR="009A4C90" w:rsidRPr="00D04C08">
        <w:t>this</w:t>
      </w:r>
      <w:r w:rsidR="0013753E" w:rsidRPr="00D04C08">
        <w:t xml:space="preserve"> location include better working surfaces, laid-on </w:t>
      </w:r>
      <w:r w:rsidR="00D04C08" w:rsidRPr="00D04C08">
        <w:t>electricity</w:t>
      </w:r>
      <w:r w:rsidR="0013753E" w:rsidRPr="00D04C08">
        <w:t xml:space="preserve">, and the provision of overhead projection facilities (for which an additional deposit </w:t>
      </w:r>
      <w:del w:id="9" w:author="Grant Robinson" w:date="2017-03-09T09:04:00Z">
        <w:r w:rsidR="009A4C90" w:rsidRPr="00D04C08" w:rsidDel="0017666F">
          <w:delText>may</w:delText>
        </w:r>
        <w:r w:rsidR="0013753E" w:rsidRPr="00D04C08" w:rsidDel="0017666F">
          <w:delText xml:space="preserve"> </w:delText>
        </w:r>
      </w:del>
      <w:ins w:id="10" w:author="Grant Robinson" w:date="2017-03-09T09:04:00Z">
        <w:r w:rsidR="0017666F" w:rsidRPr="00D04C08">
          <w:t xml:space="preserve">will </w:t>
        </w:r>
      </w:ins>
      <w:r w:rsidR="0013753E" w:rsidRPr="00D04C08">
        <w:t>be required)</w:t>
      </w:r>
      <w:r w:rsidR="009A4C90" w:rsidRPr="00D04C08">
        <w:t>.</w:t>
      </w:r>
    </w:p>
    <w:p w:rsidR="009A4C90" w:rsidRPr="00D04C08" w:rsidRDefault="009A4C90" w:rsidP="00A66329">
      <w:r w:rsidRPr="00D04C08">
        <w:lastRenderedPageBreak/>
        <w:t>What if it rains? The school hall and the interior quadrangle with its colon</w:t>
      </w:r>
      <w:r w:rsidR="006A7258" w:rsidRPr="00D04C08">
        <w:t>naded area have been identified for PLAN B</w:t>
      </w:r>
      <w:r w:rsidR="007B751D" w:rsidRPr="00D04C08">
        <w:t>,</w:t>
      </w:r>
      <w:r w:rsidR="006A7258" w:rsidRPr="00D04C08">
        <w:t xml:space="preserve"> which is simply stated: move as much of the market as possible indoors. We</w:t>
      </w:r>
      <w:r w:rsidR="00E65A57" w:rsidRPr="00D04C08">
        <w:t xml:space="preserve"> </w:t>
      </w:r>
      <w:r w:rsidR="006A7258" w:rsidRPr="00D04C08">
        <w:t xml:space="preserve">hold thumbs that the weather will </w:t>
      </w:r>
      <w:r w:rsidR="00E65A57" w:rsidRPr="00D04C08">
        <w:t xml:space="preserve">continue to </w:t>
      </w:r>
      <w:r w:rsidR="006A7258" w:rsidRPr="00D04C08">
        <w:t xml:space="preserve">play along with us, but must be prepared for all contingencies. Any decision in this regard will be communicated to </w:t>
      </w:r>
      <w:r w:rsidR="007B751D" w:rsidRPr="00D04C08">
        <w:t>all</w:t>
      </w:r>
      <w:r w:rsidR="006A7258" w:rsidRPr="00D04C08">
        <w:t xml:space="preserve"> concerned </w:t>
      </w:r>
      <w:r w:rsidR="007B751D" w:rsidRPr="00D04C08">
        <w:t>ASAP</w:t>
      </w:r>
      <w:r w:rsidR="006A7258" w:rsidRPr="00D04C08">
        <w:t>.</w:t>
      </w:r>
    </w:p>
    <w:p w:rsidR="00653D5B" w:rsidRPr="00D04C08" w:rsidRDefault="00653D5B" w:rsidP="00653D5B">
      <w:pPr>
        <w:pStyle w:val="Heading3"/>
      </w:pPr>
      <w:bookmarkStart w:id="11" w:name="_Toc476311100"/>
      <w:bookmarkStart w:id="12" w:name="_Toc476320534"/>
      <w:bookmarkStart w:id="13" w:name="_Toc480554527"/>
      <w:r w:rsidRPr="00D04C08">
        <w:t>Traders</w:t>
      </w:r>
      <w:bookmarkEnd w:id="11"/>
      <w:bookmarkEnd w:id="12"/>
      <w:bookmarkEnd w:id="13"/>
    </w:p>
    <w:p w:rsidR="0080536B" w:rsidRPr="00D04C08" w:rsidRDefault="00045577" w:rsidP="00F35445">
      <w:pPr>
        <w:spacing w:before="160" w:after="0"/>
      </w:pPr>
      <w:r w:rsidRPr="00D04C08"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5665470" cy="741872"/>
                <wp:effectExtent l="0" t="95250" r="0" b="80645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665470" cy="7418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prstDash val="dash"/>
                          <a:miter lim="800000"/>
                          <a:headEnd/>
                          <a:tailEnd/>
                        </a:ln>
                        <a:scene3d>
                          <a:camera prst="isometricOffAxis1Top"/>
                          <a:lightRig rig="threePt" dir="t"/>
                        </a:scene3d>
                      </wps:spPr>
                      <wps:txbx>
                        <w:txbxContent>
                          <w:p w:rsidR="00A10DFC" w:rsidRPr="00DD3A31" w:rsidRDefault="00A10DFC" w:rsidP="00507251">
                            <w:pPr>
                              <w:rPr>
                                <w:color w:val="0070C0"/>
                                <w:spacing w:val="-30"/>
                              </w:rPr>
                            </w:pPr>
                            <w:r w:rsidRPr="00DD3A31">
                              <w:rPr>
                                <w:color w:val="0070C0"/>
                                <w:spacing w:val="-30"/>
                              </w:rPr>
                              <w:t>An electronic application form, together with a questionnaire, has been created in order to formalise the application process. It includes a letter of undertaking (sort of ‘terms of agreement’) that every trader must agree to: while not a strictly legal requirement, this does help us to establish a measure of understanding of what is expected of the traders, and what constitutes fair dealing. A database has also been created to manage these and other details, and to draw up ad hoc reports.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46.1pt;height:58.4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" stroked="f" strokeweight="1.5pt">
                <v:stroke dashstyle="dash"/>
                <v:textbox style="mso-fit-shape-to-text:t">
                  <w:txbxContent>
                    <w:p w:rsidR="00A10DFC" w:rsidRPr="00DD3A31" w:rsidRDefault="00A10DFC" w:rsidP="00507251">
                      <w:pPr>
                        <w:rPr>
                          <w:color w:val="0070C0"/>
                          <w:spacing w:val="-30"/>
                        </w:rPr>
                      </w:pPr>
                      <w:r w:rsidRPr="00DD3A31">
                        <w:rPr>
                          <w:color w:val="0070C0"/>
                          <w:spacing w:val="-30"/>
                        </w:rPr>
                        <w:t>An electronic application form, together with a questionnaire, has been created in order to formalise the application process. It includes a letter of undertaking (sort of ‘terms of agreement’) that every trader must agree to: while not a strictly legal requirement, this does help us to establish a measure of understanding of what is expected of the traders, and what constitutes fair dealing. A database has also been created to manage these and other details, and to draw up ad hoc reports.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0536B" w:rsidRPr="00D04C08">
        <w:t xml:space="preserve">Our traders – and the spirit that they bring – are </w:t>
      </w:r>
      <w:r w:rsidR="00AA106F">
        <w:t xml:space="preserve">at </w:t>
      </w:r>
      <w:r w:rsidR="0080536B" w:rsidRPr="00D04C08">
        <w:t xml:space="preserve">the </w:t>
      </w:r>
      <w:r w:rsidR="00AA106F">
        <w:t xml:space="preserve">very </w:t>
      </w:r>
      <w:r w:rsidR="0080536B" w:rsidRPr="00D04C08">
        <w:t xml:space="preserve">heart of the undertaking. In order to keep the market within a manageable size, and to preserve the indigenous ‘school flavour’, we have decided NOT to open trading to the outside community. </w:t>
      </w:r>
      <w:r w:rsidR="00512776" w:rsidRPr="00D04C08">
        <w:t xml:space="preserve">Traders are thus limited to parents, staff members, and </w:t>
      </w:r>
      <w:r w:rsidR="00AA106F">
        <w:t>of course to</w:t>
      </w:r>
      <w:r w:rsidR="00512776" w:rsidRPr="00D04C08">
        <w:t xml:space="preserve"> the learners themselves.</w:t>
      </w:r>
    </w:p>
    <w:p w:rsidR="00653D5B" w:rsidRPr="00D04C08" w:rsidRDefault="005D3CE7" w:rsidP="00512776">
      <w:pPr>
        <w:pStyle w:val="Heading3"/>
      </w:pPr>
      <w:bookmarkStart w:id="14" w:name="_Toc476311101"/>
      <w:bookmarkStart w:id="15" w:name="_Toc476320535"/>
      <w:bookmarkStart w:id="16" w:name="_Toc480554528"/>
      <w:r w:rsidRPr="00D04C08">
        <w:t>Items on sale</w:t>
      </w:r>
      <w:bookmarkEnd w:id="14"/>
      <w:bookmarkEnd w:id="15"/>
      <w:bookmarkEnd w:id="16"/>
    </w:p>
    <w:p w:rsidR="00521F9B" w:rsidRPr="00D04C08" w:rsidRDefault="00512776" w:rsidP="00097036">
      <w:pPr>
        <w:spacing w:after="60"/>
      </w:pPr>
      <w:r w:rsidRPr="00D04C0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4442604</wp:posOffset>
            </wp:positionH>
            <wp:positionV relativeFrom="paragraph">
              <wp:posOffset>-21063</wp:posOffset>
            </wp:positionV>
            <wp:extent cx="1209675" cy="1828800"/>
            <wp:effectExtent l="114300" t="114300" r="123825" b="1524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rismas-market-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21F9B" w:rsidRPr="00D04C08">
        <w:t>We have identified five categories of items that will be sold:</w:t>
      </w:r>
    </w:p>
    <w:p w:rsidR="00521F9B" w:rsidRPr="00B86C77" w:rsidRDefault="00521F9B" w:rsidP="00B86C77">
      <w:pPr>
        <w:pStyle w:val="ListParagraph"/>
        <w:numPr>
          <w:ilvl w:val="0"/>
          <w:numId w:val="5"/>
        </w:numPr>
        <w:ind w:left="709" w:hanging="454"/>
      </w:pPr>
      <w:r w:rsidRPr="00B86C77">
        <w:t>Pastries</w:t>
      </w:r>
    </w:p>
    <w:p w:rsidR="00521F9B" w:rsidRPr="00B86C77" w:rsidRDefault="00521F9B" w:rsidP="00B86C77">
      <w:pPr>
        <w:pStyle w:val="ListParagraph"/>
        <w:numPr>
          <w:ilvl w:val="0"/>
          <w:numId w:val="5"/>
        </w:numPr>
        <w:ind w:left="709" w:hanging="454"/>
      </w:pPr>
      <w:r w:rsidRPr="00B86C77">
        <w:t>Clothing</w:t>
      </w:r>
    </w:p>
    <w:p w:rsidR="00521F9B" w:rsidRPr="00B86C77" w:rsidRDefault="00521F9B" w:rsidP="00B86C77">
      <w:pPr>
        <w:pStyle w:val="ListParagraph"/>
        <w:numPr>
          <w:ilvl w:val="0"/>
          <w:numId w:val="5"/>
        </w:numPr>
        <w:ind w:left="709" w:hanging="454"/>
      </w:pPr>
      <w:r w:rsidRPr="00B86C77">
        <w:t>Craft</w:t>
      </w:r>
    </w:p>
    <w:p w:rsidR="00521F9B" w:rsidRPr="00B86C77" w:rsidRDefault="00521F9B" w:rsidP="00B86C77">
      <w:pPr>
        <w:pStyle w:val="ListParagraph"/>
        <w:numPr>
          <w:ilvl w:val="0"/>
          <w:numId w:val="5"/>
        </w:numPr>
        <w:ind w:left="709" w:hanging="454"/>
      </w:pPr>
      <w:r w:rsidRPr="00B86C77">
        <w:t>Bric-a-brac</w:t>
      </w:r>
    </w:p>
    <w:p w:rsidR="00521F9B" w:rsidRPr="00B86C77" w:rsidRDefault="00521F9B" w:rsidP="00B86C77">
      <w:pPr>
        <w:pStyle w:val="ListParagraph"/>
        <w:numPr>
          <w:ilvl w:val="0"/>
          <w:numId w:val="5"/>
        </w:numPr>
        <w:ind w:left="709" w:hanging="454"/>
      </w:pPr>
      <w:r w:rsidRPr="00B86C77">
        <w:t>Produce</w:t>
      </w:r>
    </w:p>
    <w:p w:rsidR="00097036" w:rsidRPr="00D04C08" w:rsidRDefault="00097036" w:rsidP="00653D5B">
      <w:r w:rsidRPr="00D04C08">
        <w:t>Within the</w:t>
      </w:r>
      <w:r w:rsidR="008F0494" w:rsidRPr="00D04C08">
        <w:t>se</w:t>
      </w:r>
      <w:r w:rsidRPr="00D04C08">
        <w:t xml:space="preserve"> categories there is a veritable wealth of different items that will be sold. Each trader has his or her own</w:t>
      </w:r>
      <w:r w:rsidR="00E347DC" w:rsidRPr="00D04C08">
        <w:t xml:space="preserve"> (and often very divergent!)</w:t>
      </w:r>
      <w:r w:rsidRPr="00D04C08">
        <w:t xml:space="preserve"> idea of what </w:t>
      </w:r>
      <w:r w:rsidR="00E347DC" w:rsidRPr="00D04C08">
        <w:t>a pencil case should look like, or of how many cherries should adorn a fruit cake – you get the idea</w:t>
      </w:r>
      <w:r w:rsidR="00872E7A" w:rsidRPr="00D04C08">
        <w:t>.</w:t>
      </w:r>
      <w:r w:rsidR="00E347DC" w:rsidRPr="00D04C08">
        <w:t xml:space="preserve"> Even so, the actual items</w:t>
      </w:r>
      <w:r w:rsidR="00483214" w:rsidRPr="00D04C08">
        <w:t xml:space="preserve"> on sale will naturally differ from market to market. Fashions and trends are </w:t>
      </w:r>
      <w:r w:rsidR="00B16C78" w:rsidRPr="00D04C08">
        <w:t xml:space="preserve">skittish and </w:t>
      </w:r>
      <w:r w:rsidR="004347F2" w:rsidRPr="00D04C08">
        <w:t>unpredictable</w:t>
      </w:r>
      <w:r w:rsidR="00483214" w:rsidRPr="00D04C08">
        <w:t>, even within the space of a month.</w:t>
      </w:r>
    </w:p>
    <w:p w:rsidR="00483214" w:rsidRPr="00D04C08" w:rsidRDefault="00483214" w:rsidP="00653D5B">
      <w:r w:rsidRPr="00D04C08">
        <w:t>The emphasis is on home-grown</w:t>
      </w:r>
      <w:r w:rsidR="00A02C29" w:rsidRPr="00D04C08">
        <w:t xml:space="preserve">, home-baked, home-sewn, home-crafted ... </w:t>
      </w:r>
      <w:r w:rsidR="00B413E8" w:rsidRPr="00D04C08">
        <w:t xml:space="preserve">basically </w:t>
      </w:r>
      <w:r w:rsidR="00A02C29" w:rsidRPr="00D04C08">
        <w:t xml:space="preserve">HOME-MADE. Nothing bought wholesale from elsewhere will be allowed to be sold at our market. There is a place for mass-produced goods and the vending thereof, but we wish to promote the burgeoning talents within our local school community. As mentioned </w:t>
      </w:r>
      <w:r w:rsidR="00B413E8" w:rsidRPr="00D04C08">
        <w:t>above</w:t>
      </w:r>
      <w:r w:rsidR="00A02C29" w:rsidRPr="00D04C08">
        <w:t xml:space="preserve">, </w:t>
      </w:r>
      <w:r w:rsidR="00E95705" w:rsidRPr="00D04C08">
        <w:t xml:space="preserve">entrepreneurship and </w:t>
      </w:r>
      <w:r w:rsidR="007E178B" w:rsidRPr="00D04C08">
        <w:t xml:space="preserve">inventiveness is what we are looking to encourage, and this cannot be achieved if we allow ourselves to become simply the instruments of trade, rather than the </w:t>
      </w:r>
      <w:r w:rsidR="00DA796D" w:rsidRPr="00D04C08">
        <w:t>originators</w:t>
      </w:r>
      <w:r w:rsidR="00B413E8" w:rsidRPr="00D04C08">
        <w:t xml:space="preserve"> of new ideas and methods</w:t>
      </w:r>
      <w:r w:rsidR="007E178B" w:rsidRPr="00D04C08">
        <w:t>.</w:t>
      </w:r>
    </w:p>
    <w:p w:rsidR="00670164" w:rsidRPr="00D04C08" w:rsidRDefault="00670164" w:rsidP="00E5711C">
      <w:pPr>
        <w:spacing w:before="40" w:after="0"/>
        <w:rPr>
          <w:rFonts w:asciiTheme="majorHAnsi" w:hAnsiTheme="majorHAnsi" w:cstheme="majorHAnsi"/>
          <w:b/>
          <w:sz w:val="26"/>
          <w:szCs w:val="26"/>
        </w:rPr>
      </w:pPr>
      <w:bookmarkStart w:id="17" w:name="_Toc476311102"/>
      <w:bookmarkStart w:id="18" w:name="_Toc476320536"/>
      <w:r w:rsidRPr="00A515F8">
        <w:rPr>
          <w:rFonts w:asciiTheme="majorHAnsi" w:hAnsiTheme="majorHAnsi" w:cstheme="majorHAnsi"/>
          <w:b/>
          <w:color w:val="0070C0"/>
          <w:sz w:val="26"/>
          <w:szCs w:val="26"/>
        </w:rPr>
        <w:t xml:space="preserve">Other </w:t>
      </w:r>
      <w:r w:rsidR="00D24F7B" w:rsidRPr="00A515F8">
        <w:rPr>
          <w:rFonts w:asciiTheme="majorHAnsi" w:hAnsiTheme="majorHAnsi" w:cstheme="majorHAnsi"/>
          <w:b/>
          <w:color w:val="0070C0"/>
          <w:sz w:val="26"/>
          <w:szCs w:val="26"/>
        </w:rPr>
        <w:t>a</w:t>
      </w:r>
      <w:r w:rsidRPr="00A515F8">
        <w:rPr>
          <w:rFonts w:asciiTheme="majorHAnsi" w:hAnsiTheme="majorHAnsi" w:cstheme="majorHAnsi"/>
          <w:b/>
          <w:color w:val="0070C0"/>
          <w:sz w:val="26"/>
          <w:szCs w:val="26"/>
        </w:rPr>
        <w:t>ctivities</w:t>
      </w:r>
      <w:bookmarkEnd w:id="17"/>
      <w:bookmarkEnd w:id="18"/>
    </w:p>
    <w:p w:rsidR="00C52758" w:rsidRPr="00D04C08" w:rsidRDefault="005C4A23" w:rsidP="007B751D">
      <w:pPr>
        <w:spacing w:after="0"/>
      </w:pPr>
      <w:r w:rsidRPr="00D04C08">
        <w:t>At our school we beli</w:t>
      </w:r>
      <w:r w:rsidR="00E06E28" w:rsidRPr="00D04C08">
        <w:t>e</w:t>
      </w:r>
      <w:r w:rsidRPr="00D04C08">
        <w:t>ve in</w:t>
      </w:r>
      <w:r w:rsidR="00AF6D69" w:rsidRPr="00D04C08">
        <w:t>,</w:t>
      </w:r>
      <w:r w:rsidRPr="00D04C08">
        <w:t xml:space="preserve"> and teach to</w:t>
      </w:r>
      <w:r w:rsidR="00E06E28" w:rsidRPr="00D04C08">
        <w:t>wards</w:t>
      </w:r>
      <w:r w:rsidR="00AF6D69" w:rsidRPr="00D04C08">
        <w:t>,</w:t>
      </w:r>
      <w:r w:rsidRPr="00D04C08">
        <w:t xml:space="preserve"> a holistic approach.</w:t>
      </w:r>
      <w:r w:rsidR="00E06E28" w:rsidRPr="00D04C08">
        <w:t xml:space="preserve"> This means that each separate activity we engage in must somehow relate to, and be explained in terms of, the ‘whole’. In our case the ‘whole’ is th</w:t>
      </w:r>
      <w:r w:rsidR="00AF6D69" w:rsidRPr="00D04C08">
        <w:t>e</w:t>
      </w:r>
      <w:r w:rsidR="00E06E28" w:rsidRPr="00D04C08">
        <w:t xml:space="preserve"> </w:t>
      </w:r>
      <w:r w:rsidR="00AF6D69" w:rsidRPr="00D04C08">
        <w:t>fully rounded learner, balanced and capable of responding to diverse challenges with equal confidence. Activities should complement and reinforce one other. Nothing should be done in isolation.</w:t>
      </w:r>
      <w:r w:rsidR="00C52758" w:rsidRPr="00D04C08">
        <w:t xml:space="preserve"> </w:t>
      </w:r>
      <w:r w:rsidR="00790B30" w:rsidRPr="00D04C08">
        <w:t>We give two examples of how the holistic approach can use integration to solve an impasse. Both are practical issues that have a bearing on the holding of the school market.</w:t>
      </w:r>
      <w:r w:rsidR="00447C51" w:rsidRPr="00D04C08">
        <w:t xml:space="preserve"> </w:t>
      </w:r>
      <w:r w:rsidR="00C52758" w:rsidRPr="00D04C08">
        <w:t>The key concept here</w:t>
      </w:r>
      <w:r w:rsidR="00FB7C60" w:rsidRPr="00D04C08">
        <w:t xml:space="preserve"> (and this word, too, means ‘whole’)</w:t>
      </w:r>
      <w:r w:rsidR="00C52758" w:rsidRPr="00D04C08">
        <w:t xml:space="preserve"> </w:t>
      </w:r>
      <w:r w:rsidR="00FB7C60" w:rsidRPr="00D04C08">
        <w:t>is</w:t>
      </w:r>
      <w:r w:rsidR="00C52758" w:rsidRPr="00D04C08">
        <w:t xml:space="preserve"> </w:t>
      </w:r>
      <w:r w:rsidR="000B06CF">
        <w:t>integration.</w:t>
      </w:r>
    </w:p>
    <w:p w:rsidR="00670164" w:rsidRPr="00D04C08" w:rsidRDefault="00670164" w:rsidP="00E5711C">
      <w:pPr>
        <w:pStyle w:val="Heading3"/>
        <w:rPr>
          <w:b w:val="0"/>
          <w:color w:val="auto"/>
        </w:rPr>
      </w:pPr>
      <w:bookmarkStart w:id="19" w:name="_Toc476311103"/>
      <w:bookmarkStart w:id="20" w:name="_Toc476320537"/>
      <w:bookmarkStart w:id="21" w:name="_Toc480554529"/>
      <w:r w:rsidRPr="00D04C08">
        <w:lastRenderedPageBreak/>
        <w:t xml:space="preserve">School choir </w:t>
      </w:r>
      <w:r w:rsidR="00FC2991" w:rsidRPr="00D04C08">
        <w:t xml:space="preserve">and dramatic </w:t>
      </w:r>
      <w:r w:rsidRPr="00D04C08">
        <w:t>performances</w:t>
      </w:r>
      <w:bookmarkEnd w:id="19"/>
      <w:bookmarkEnd w:id="20"/>
      <w:bookmarkEnd w:id="21"/>
    </w:p>
    <w:p w:rsidR="00670164" w:rsidRPr="00D04C08" w:rsidRDefault="00071C5A" w:rsidP="0066357D">
      <w:r w:rsidRPr="00D04C08">
        <w:t xml:space="preserve">Our music and drama departments are in desperate need of ‘live’ audiences, for the honing of skills in what are, after all, the </w:t>
      </w:r>
      <w:r w:rsidRPr="00D04C08">
        <w:rPr>
          <w:i/>
        </w:rPr>
        <w:t>performing</w:t>
      </w:r>
      <w:r w:rsidRPr="00D04C08">
        <w:t xml:space="preserve"> arts. Previous attempts to address this shortfall have largely been ineffectual. Ms Mazibuko and Mr Irvine are now delighted to oblige, by arranging for regular </w:t>
      </w:r>
      <w:r w:rsidR="00670164" w:rsidRPr="00D04C08">
        <w:t>lunch-time concert</w:t>
      </w:r>
      <w:r w:rsidRPr="00D04C08">
        <w:t>s and performances to be held in the school quad, to coincide with the Saturday school markets</w:t>
      </w:r>
      <w:r w:rsidR="00635262" w:rsidRPr="00D04C08">
        <w:t xml:space="preserve"> –</w:t>
      </w:r>
      <w:r w:rsidRPr="00D04C08">
        <w:t xml:space="preserve"> </w:t>
      </w:r>
      <w:r w:rsidR="00635262" w:rsidRPr="00D04C08">
        <w:t>e</w:t>
      </w:r>
      <w:r w:rsidRPr="00D04C08">
        <w:t>very</w:t>
      </w:r>
      <w:r w:rsidR="00056E45" w:rsidRPr="00D04C08">
        <w:t>body</w:t>
      </w:r>
      <w:r w:rsidRPr="00D04C08">
        <w:t xml:space="preserve"> wins!</w:t>
      </w:r>
    </w:p>
    <w:p w:rsidR="00670164" w:rsidRPr="00D04C08" w:rsidRDefault="00670164" w:rsidP="00670164">
      <w:pPr>
        <w:pStyle w:val="Heading3"/>
      </w:pPr>
      <w:bookmarkStart w:id="22" w:name="_Toc476311104"/>
      <w:bookmarkStart w:id="23" w:name="_Toc476320538"/>
      <w:bookmarkStart w:id="24" w:name="_Toc480554530"/>
      <w:r w:rsidRPr="00D04C08">
        <w:t>Sports matches</w:t>
      </w:r>
      <w:bookmarkEnd w:id="22"/>
      <w:bookmarkEnd w:id="23"/>
      <w:bookmarkEnd w:id="24"/>
    </w:p>
    <w:p w:rsidR="00FB7C60" w:rsidRPr="00D04C08" w:rsidRDefault="00635262" w:rsidP="00670164">
      <w:r w:rsidRPr="00D04C08">
        <w:t>A</w:t>
      </w:r>
      <w:r w:rsidR="00FB7C60" w:rsidRPr="00D04C08">
        <w:t xml:space="preserve"> related question is bound to arise: if each school market is to be held on a Saturday, what if </w:t>
      </w:r>
      <w:r w:rsidR="00370D0B" w:rsidRPr="00D04C08">
        <w:t>a sports match</w:t>
      </w:r>
      <w:r w:rsidR="00FB7C60" w:rsidRPr="00D04C08">
        <w:t xml:space="preserve"> has been </w:t>
      </w:r>
      <w:r w:rsidR="00D04C08" w:rsidRPr="00D04C08">
        <w:t>scheduled</w:t>
      </w:r>
      <w:r w:rsidR="00FB7C60" w:rsidRPr="00D04C08">
        <w:t xml:space="preserve"> for </w:t>
      </w:r>
      <w:r w:rsidR="008C7112" w:rsidRPr="00D04C08">
        <w:t>the same</w:t>
      </w:r>
      <w:r w:rsidR="00FB7C60" w:rsidRPr="00D04C08">
        <w:t xml:space="preserve"> day</w:t>
      </w:r>
      <w:r w:rsidR="00370D0B" w:rsidRPr="00D04C08">
        <w:t xml:space="preserve">, especially by </w:t>
      </w:r>
      <w:r w:rsidR="0098016F" w:rsidRPr="00D04C08">
        <w:t>another</w:t>
      </w:r>
      <w:r w:rsidR="00370D0B" w:rsidRPr="00D04C08">
        <w:t xml:space="preserve"> school</w:t>
      </w:r>
      <w:r w:rsidR="00FB7C60" w:rsidRPr="00D04C08">
        <w:t>?</w:t>
      </w:r>
      <w:r w:rsidR="009767AD" w:rsidRPr="00D04C08">
        <w:t xml:space="preserve"> The answer lies in </w:t>
      </w:r>
      <w:r w:rsidR="009D5A50" w:rsidRPr="00D04C08">
        <w:t xml:space="preserve">the word </w:t>
      </w:r>
      <w:r w:rsidR="009767AD" w:rsidRPr="00D04C08">
        <w:rPr>
          <w:i/>
        </w:rPr>
        <w:t>accommodation</w:t>
      </w:r>
      <w:r w:rsidR="009767AD" w:rsidRPr="00D04C08">
        <w:t xml:space="preserve">. </w:t>
      </w:r>
      <w:r w:rsidR="00311AEC" w:rsidRPr="00D04C08">
        <w:t>Clashes can</w:t>
      </w:r>
      <w:r w:rsidR="008C7112" w:rsidRPr="00D04C08">
        <w:t xml:space="preserve"> be </w:t>
      </w:r>
      <w:r w:rsidR="009767AD" w:rsidRPr="00D04C08">
        <w:t xml:space="preserve">accommodated. Why not arrange for the match to be held at Highrise, in the afternoon? Added bonus: spectators </w:t>
      </w:r>
      <w:r w:rsidR="00BA6BDD" w:rsidRPr="00D04C08">
        <w:t>laid on, and incidental advertising for the school market achieved – accommodation</w:t>
      </w:r>
      <w:r w:rsidR="008C7112" w:rsidRPr="00D04C08">
        <w:t>!</w:t>
      </w:r>
    </w:p>
    <w:p w:rsidR="00670164" w:rsidRPr="00D04C08" w:rsidRDefault="00670164" w:rsidP="00670164">
      <w:pPr>
        <w:pStyle w:val="Heading2"/>
      </w:pPr>
      <w:bookmarkStart w:id="25" w:name="_Toc476311105"/>
      <w:bookmarkStart w:id="26" w:name="_Toc476320539"/>
      <w:bookmarkStart w:id="27" w:name="_Toc480554531"/>
      <w:r w:rsidRPr="00D04C08">
        <w:t>Responsibilities</w:t>
      </w:r>
      <w:bookmarkEnd w:id="25"/>
      <w:bookmarkEnd w:id="26"/>
      <w:r w:rsidR="00CE69C5" w:rsidRPr="00D04C08">
        <w:t xml:space="preserve"> and portfolios</w:t>
      </w:r>
      <w:bookmarkEnd w:id="27"/>
    </w:p>
    <w:p w:rsidR="00074A82" w:rsidRPr="00D04C08" w:rsidRDefault="00074A82" w:rsidP="00670164">
      <w:r w:rsidRPr="00D04C08">
        <w:t xml:space="preserve">Many hands make light work. A school market is great fun, but let’s not forget the folk behind the scenes who put everything together and make it all ‘happen’. A team of stalwarts </w:t>
      </w:r>
      <w:r w:rsidR="009734DE" w:rsidRPr="00D04C08">
        <w:t>under Mrs Stryver will see to it that things run smoothly. The prefects have also been tasked to assist</w:t>
      </w:r>
      <w:r w:rsidR="0014633B" w:rsidRPr="00D04C08">
        <w:t>, and a duty roster drawn up</w:t>
      </w:r>
      <w:r w:rsidR="009734DE" w:rsidRPr="00D04C08">
        <w:t xml:space="preserve">. </w:t>
      </w:r>
      <w:r w:rsidR="0014633B" w:rsidRPr="00D04C08">
        <w:t xml:space="preserve">Here is a list of the </w:t>
      </w:r>
      <w:r w:rsidR="00E013F3" w:rsidRPr="00D04C08">
        <w:t xml:space="preserve">teachers and </w:t>
      </w:r>
      <w:r w:rsidR="00CE69C5" w:rsidRPr="00D04C08">
        <w:t>other</w:t>
      </w:r>
      <w:r w:rsidR="00E013F3" w:rsidRPr="00D04C08">
        <w:t xml:space="preserve"> staff</w:t>
      </w:r>
      <w:r w:rsidR="009D5A50" w:rsidRPr="00D04C08">
        <w:t xml:space="preserve"> </w:t>
      </w:r>
      <w:r w:rsidR="00CE69C5" w:rsidRPr="00D04C08">
        <w:t>/</w:t>
      </w:r>
      <w:r w:rsidR="009D5A50" w:rsidRPr="00D04C08">
        <w:t xml:space="preserve"> </w:t>
      </w:r>
      <w:r w:rsidR="00CE69C5" w:rsidRPr="00D04C08">
        <w:t>parents</w:t>
      </w:r>
      <w:r w:rsidR="0014633B" w:rsidRPr="00D04C08">
        <w:t xml:space="preserve"> responsible for each of the five categories of items</w:t>
      </w:r>
      <w:r w:rsidR="00E013F3" w:rsidRPr="00D04C08">
        <w:t xml:space="preserve">, and </w:t>
      </w:r>
      <w:r w:rsidR="00CE69C5" w:rsidRPr="00D04C08">
        <w:t xml:space="preserve">certain </w:t>
      </w:r>
      <w:r w:rsidR="00E013F3" w:rsidRPr="00D04C08">
        <w:t>other portfolios</w:t>
      </w:r>
      <w:r w:rsidR="0014633B" w:rsidRPr="00D04C08">
        <w:t>:</w:t>
      </w:r>
    </w:p>
    <w:p w:rsidR="0014633B" w:rsidRPr="0079526C" w:rsidRDefault="0014633B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Ms L. Roper</w:t>
      </w:r>
      <w:r w:rsidRPr="0079526C">
        <w:rPr>
          <w:color w:val="0070C0"/>
        </w:rPr>
        <w:tab/>
        <w:t>Room 25</w:t>
      </w:r>
      <w:r w:rsidRPr="0079526C">
        <w:rPr>
          <w:color w:val="0070C0"/>
        </w:rPr>
        <w:tab/>
        <w:t>Pastries</w:t>
      </w:r>
    </w:p>
    <w:p w:rsidR="0014633B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 J. Mpondo</w:t>
      </w:r>
      <w:r w:rsidR="0014633B" w:rsidRPr="0079526C">
        <w:rPr>
          <w:color w:val="0070C0"/>
        </w:rPr>
        <w:tab/>
        <w:t>Room 16</w:t>
      </w:r>
      <w:r w:rsidR="0014633B" w:rsidRPr="0079526C">
        <w:rPr>
          <w:color w:val="0070C0"/>
        </w:rPr>
        <w:tab/>
        <w:t>Clothing</w:t>
      </w:r>
    </w:p>
    <w:p w:rsidR="0014633B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Mrs S. Munro</w:t>
      </w:r>
      <w:r w:rsidR="0014633B" w:rsidRPr="0079526C">
        <w:rPr>
          <w:color w:val="0070C0"/>
        </w:rPr>
        <w:tab/>
        <w:t>Administration</w:t>
      </w:r>
      <w:r w:rsidR="0014633B" w:rsidRPr="0079526C">
        <w:rPr>
          <w:color w:val="0070C0"/>
        </w:rPr>
        <w:tab/>
      </w:r>
      <w:r w:rsidR="00E013F3" w:rsidRPr="0079526C">
        <w:rPr>
          <w:color w:val="0070C0"/>
        </w:rPr>
        <w:t>Craft</w:t>
      </w:r>
    </w:p>
    <w:p w:rsidR="00E013F3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Mrs N. Texeira</w:t>
      </w:r>
      <w:r w:rsidR="00E013F3" w:rsidRPr="0079526C">
        <w:rPr>
          <w:color w:val="0070C0"/>
        </w:rPr>
        <w:tab/>
      </w:r>
      <w:r w:rsidR="00CE69C5" w:rsidRPr="0079526C">
        <w:rPr>
          <w:color w:val="0070C0"/>
        </w:rPr>
        <w:t>(Parent)</w:t>
      </w:r>
      <w:r w:rsidR="00E013F3" w:rsidRPr="0079526C">
        <w:rPr>
          <w:color w:val="0070C0"/>
        </w:rPr>
        <w:tab/>
        <w:t>Bric-a-brac</w:t>
      </w:r>
    </w:p>
    <w:p w:rsidR="00E013F3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Ms F. Rabie</w:t>
      </w:r>
      <w:r w:rsidR="00E013F3" w:rsidRPr="0079526C">
        <w:rPr>
          <w:color w:val="0070C0"/>
        </w:rPr>
        <w:tab/>
        <w:t>Reception</w:t>
      </w:r>
      <w:r w:rsidR="00E013F3" w:rsidRPr="0079526C">
        <w:rPr>
          <w:color w:val="0070C0"/>
        </w:rPr>
        <w:tab/>
        <w:t>Produce</w:t>
      </w:r>
    </w:p>
    <w:p w:rsidR="00E013F3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 A. Abraham</w:t>
      </w:r>
      <w:r w:rsidR="00E013F3" w:rsidRPr="0079526C">
        <w:rPr>
          <w:color w:val="0070C0"/>
        </w:rPr>
        <w:tab/>
        <w:t>Room 6</w:t>
      </w:r>
      <w:r w:rsidR="00E013F3" w:rsidRPr="0079526C">
        <w:rPr>
          <w:color w:val="0070C0"/>
        </w:rPr>
        <w:tab/>
        <w:t xml:space="preserve">Setting up; </w:t>
      </w:r>
      <w:r w:rsidR="00D04C08" w:rsidRPr="0079526C">
        <w:rPr>
          <w:color w:val="0070C0"/>
        </w:rPr>
        <w:t>clean-up</w:t>
      </w:r>
    </w:p>
    <w:p w:rsidR="00E013F3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 J. Koen</w:t>
      </w:r>
      <w:r w:rsidR="00E013F3" w:rsidRPr="0079526C">
        <w:rPr>
          <w:color w:val="0070C0"/>
        </w:rPr>
        <w:tab/>
        <w:t>Administration</w:t>
      </w:r>
      <w:r w:rsidR="00E013F3" w:rsidRPr="0079526C">
        <w:rPr>
          <w:color w:val="0070C0"/>
        </w:rPr>
        <w:tab/>
      </w:r>
      <w:r w:rsidR="0072695E" w:rsidRPr="0079526C">
        <w:rPr>
          <w:color w:val="0070C0"/>
        </w:rPr>
        <w:t>PA</w:t>
      </w:r>
    </w:p>
    <w:p w:rsidR="00CE69C5" w:rsidRPr="0079526C" w:rsidRDefault="00B26F16" w:rsidP="00431774">
      <w:pPr>
        <w:tabs>
          <w:tab w:val="center" w:leader="dot" w:pos="2552"/>
        </w:tabs>
        <w:spacing w:after="0"/>
        <w:ind w:left="567"/>
        <w:rPr>
          <w:color w:val="0070C0"/>
        </w:rPr>
      </w:pPr>
      <w:r w:rsidRPr="0079526C">
        <w:rPr>
          <w:color w:val="0070C0"/>
        </w:rPr>
        <w:t>Mrs K. Molefe</w:t>
      </w:r>
      <w:r w:rsidR="00CE69C5" w:rsidRPr="0079526C">
        <w:rPr>
          <w:color w:val="0070C0"/>
        </w:rPr>
        <w:tab/>
        <w:t>(Parent)</w:t>
      </w:r>
      <w:r w:rsidR="00CE69C5" w:rsidRPr="0079526C">
        <w:rPr>
          <w:color w:val="0070C0"/>
        </w:rPr>
        <w:tab/>
        <w:t>Marketing</w:t>
      </w:r>
    </w:p>
    <w:p w:rsidR="0059575D" w:rsidRPr="00D04C08" w:rsidRDefault="0059575D" w:rsidP="0059575D">
      <w:pPr>
        <w:pStyle w:val="Heading1"/>
      </w:pPr>
      <w:bookmarkStart w:id="28" w:name="_Toc476311106"/>
      <w:bookmarkStart w:id="29" w:name="_Toc476320540"/>
      <w:bookmarkStart w:id="30" w:name="_Toc480554532"/>
      <w:r w:rsidRPr="00D04C08">
        <w:t>Finances</w:t>
      </w:r>
      <w:bookmarkEnd w:id="28"/>
      <w:bookmarkEnd w:id="29"/>
      <w:bookmarkEnd w:id="30"/>
    </w:p>
    <w:p w:rsidR="00F60063" w:rsidRDefault="005B44A6" w:rsidP="0059575D">
      <w:r w:rsidRPr="00D04C08">
        <w:t xml:space="preserve">The holding of a school market </w:t>
      </w:r>
      <w:r w:rsidR="00D04C08" w:rsidRPr="00D04C08">
        <w:t>brings with</w:t>
      </w:r>
      <w:r w:rsidR="008C5C3B" w:rsidRPr="00D04C08">
        <w:t xml:space="preserve"> it </w:t>
      </w:r>
      <w:r w:rsidRPr="00D04C08">
        <w:t xml:space="preserve">many benefits, and cash inflow is certainly one of them. </w:t>
      </w:r>
      <w:r w:rsidR="00E72AE1" w:rsidRPr="00D04C08">
        <w:t>S</w:t>
      </w:r>
      <w:r w:rsidRPr="00D04C08">
        <w:t>chool</w:t>
      </w:r>
      <w:r w:rsidR="00E72AE1" w:rsidRPr="00D04C08">
        <w:t>s</w:t>
      </w:r>
      <w:r w:rsidRPr="00D04C08">
        <w:t>, no less than other organisation</w:t>
      </w:r>
      <w:r w:rsidR="00E72AE1" w:rsidRPr="00D04C08">
        <w:t>s</w:t>
      </w:r>
      <w:r w:rsidRPr="00D04C08">
        <w:t xml:space="preserve">, </w:t>
      </w:r>
      <w:r w:rsidR="008C5C3B" w:rsidRPr="00D04C08">
        <w:t>need resources</w:t>
      </w:r>
      <w:r w:rsidR="00E72AE1" w:rsidRPr="00D04C08">
        <w:t xml:space="preserve"> (money)</w:t>
      </w:r>
      <w:r w:rsidR="008C5C3B" w:rsidRPr="00D04C08">
        <w:t xml:space="preserve"> in order to run effectively. </w:t>
      </w:r>
      <w:r w:rsidR="00E72AE1" w:rsidRPr="00D04C08">
        <w:t xml:space="preserve">We are fortunate in having a </w:t>
      </w:r>
      <w:r w:rsidR="00D04C08" w:rsidRPr="00D04C08">
        <w:t>responsible</w:t>
      </w:r>
      <w:r w:rsidR="00E72AE1" w:rsidRPr="00D04C08">
        <w:t xml:space="preserve"> parent body, in terms of payment of school fees. But s</w:t>
      </w:r>
      <w:r w:rsidR="008C5C3B" w:rsidRPr="00D04C08">
        <w:t>chool fees and government interventions are not enough, and we need to seek other mea</w:t>
      </w:r>
      <w:r w:rsidR="00F60063">
        <w:t>ns of supplementing our income.</w:t>
      </w:r>
    </w:p>
    <w:p w:rsidR="005B44A6" w:rsidRPr="00D04C08" w:rsidRDefault="008C5C3B" w:rsidP="0059575D">
      <w:r w:rsidRPr="00D04C08">
        <w:t xml:space="preserve">Fund-raising is vital. Not only does the school itself benefit from </w:t>
      </w:r>
      <w:r w:rsidR="00E72AE1" w:rsidRPr="00D04C08">
        <w:t>such</w:t>
      </w:r>
      <w:r w:rsidRPr="00D04C08">
        <w:t xml:space="preserve"> incentives, but we also donate a percentage of the earnings to </w:t>
      </w:r>
      <w:r w:rsidRPr="00313A70">
        <w:rPr>
          <w:highlight w:val="yellow"/>
        </w:rPr>
        <w:t>registered</w:t>
      </w:r>
      <w:r w:rsidR="00E72AE1" w:rsidRPr="00313A70">
        <w:rPr>
          <w:highlight w:val="yellow"/>
        </w:rPr>
        <w:t xml:space="preserve"> charities</w:t>
      </w:r>
      <w:r w:rsidR="00E72AE1" w:rsidRPr="00D04C08">
        <w:t>.</w:t>
      </w:r>
    </w:p>
    <w:p w:rsidR="00504B3D" w:rsidRPr="00D04C08" w:rsidRDefault="008D4C2B" w:rsidP="000B484B">
      <w:pPr>
        <w:spacing w:after="240"/>
      </w:pPr>
      <w:r w:rsidRPr="00D04C08">
        <w:t>The table below shows the</w:t>
      </w:r>
      <w:r w:rsidR="00E72AE1" w:rsidRPr="00D04C08">
        <w:t xml:space="preserve"> </w:t>
      </w:r>
      <w:r w:rsidR="009D5A50" w:rsidRPr="00D04C08">
        <w:t>income from</w:t>
      </w:r>
      <w:r w:rsidR="00E72AE1" w:rsidRPr="00D04C08">
        <w:t xml:space="preserve"> </w:t>
      </w:r>
      <w:r w:rsidR="009D5A50" w:rsidRPr="00D04C08">
        <w:t>the</w:t>
      </w:r>
      <w:r w:rsidR="00E72AE1" w:rsidRPr="00D04C08">
        <w:t xml:space="preserve"> May 2017</w:t>
      </w:r>
      <w:r w:rsidR="009D5A50" w:rsidRPr="00D04C08">
        <w:t xml:space="preserve"> market, and </w:t>
      </w:r>
      <w:r w:rsidRPr="00D04C08">
        <w:t xml:space="preserve">gives an indication of </w:t>
      </w:r>
      <w:r w:rsidR="009D5A50" w:rsidRPr="00D04C08">
        <w:t>how the money was used</w:t>
      </w:r>
      <w:r w:rsidR="00E72AE1" w:rsidRPr="00D04C08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117"/>
        <w:gridCol w:w="269"/>
        <w:gridCol w:w="3119"/>
        <w:gridCol w:w="1134"/>
      </w:tblGrid>
      <w:tr w:rsidR="00F756A4" w:rsidRPr="00D04C08" w:rsidTr="00581AA4">
        <w:trPr>
          <w:trHeight w:hRule="exact" w:val="454"/>
          <w:jc w:val="center"/>
        </w:trPr>
        <w:tc>
          <w:tcPr>
            <w:tcW w:w="2977" w:type="dxa"/>
            <w:gridSpan w:val="2"/>
            <w:shd w:val="clear" w:color="auto" w:fill="FBE4D5" w:themeFill="accent2" w:themeFillTint="33"/>
            <w:vAlign w:val="center"/>
          </w:tcPr>
          <w:p w:rsidR="00F756A4" w:rsidRPr="00D04C08" w:rsidRDefault="00F756A4" w:rsidP="00FE19B7">
            <w:pPr>
              <w:jc w:val="center"/>
              <w:rPr>
                <w:b/>
              </w:rPr>
            </w:pPr>
            <w:bookmarkStart w:id="31" w:name="_Hlk477209850"/>
            <w:r w:rsidRPr="00D04C08">
              <w:rPr>
                <w:b/>
              </w:rPr>
              <w:t>Income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F756A4" w:rsidRPr="00D04C08" w:rsidRDefault="00EF3E1D" w:rsidP="00FE19B7">
            <w:pPr>
              <w:jc w:val="right"/>
              <w:rPr>
                <w:b/>
              </w:rPr>
            </w:pPr>
            <w:r w:rsidRPr="00D04C08">
              <w:rPr>
                <w:b/>
              </w:rPr>
              <w:t>May 2017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F756A4" w:rsidRPr="00D04C08" w:rsidRDefault="00F756A4" w:rsidP="00DC062C">
            <w:pPr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:rsidR="00F756A4" w:rsidRPr="00D04C08" w:rsidRDefault="00F756A4" w:rsidP="00FE19B7">
            <w:pPr>
              <w:jc w:val="center"/>
              <w:rPr>
                <w:b/>
              </w:rPr>
            </w:pPr>
            <w:r w:rsidRPr="00D04C08">
              <w:rPr>
                <w:b/>
              </w:rPr>
              <w:t xml:space="preserve">How the money </w:t>
            </w:r>
            <w:r w:rsidR="00226003" w:rsidRPr="00D04C08">
              <w:rPr>
                <w:b/>
              </w:rPr>
              <w:t>was</w:t>
            </w:r>
            <w:r w:rsidRPr="00D04C08">
              <w:rPr>
                <w:b/>
              </w:rPr>
              <w:t xml:space="preserve"> used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:rsidR="00F756A4" w:rsidRPr="00D04C08" w:rsidRDefault="00DB0F70" w:rsidP="00FE19B7">
            <w:pPr>
              <w:jc w:val="right"/>
              <w:rPr>
                <w:b/>
              </w:rPr>
            </w:pPr>
            <w:r w:rsidRPr="00D04C08">
              <w:rPr>
                <w:b/>
              </w:rPr>
              <w:t>May 2017</w:t>
            </w:r>
          </w:p>
        </w:tc>
      </w:tr>
      <w:tr w:rsidR="00AD57E5" w:rsidRPr="00D04C08" w:rsidTr="00AD57E5">
        <w:trPr>
          <w:jc w:val="center"/>
        </w:trPr>
        <w:tc>
          <w:tcPr>
            <w:tcW w:w="1843" w:type="dxa"/>
            <w:vAlign w:val="center"/>
          </w:tcPr>
          <w:p w:rsidR="00AD57E5" w:rsidRPr="00D04C08" w:rsidRDefault="00AD57E5" w:rsidP="007D4824">
            <w:r w:rsidRPr="00D04C08">
              <w:t>Craft workshops</w:t>
            </w:r>
          </w:p>
        </w:tc>
        <w:tc>
          <w:tcPr>
            <w:tcW w:w="1134" w:type="dxa"/>
            <w:vMerge w:val="restart"/>
            <w:vAlign w:val="center"/>
          </w:tcPr>
          <w:p w:rsidR="00AD57E5" w:rsidRPr="00D04C08" w:rsidRDefault="00AD57E5" w:rsidP="00AD57E5">
            <w:r w:rsidRPr="00D04C08">
              <w:t>Grade 8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D57E5" w:rsidRPr="00D04C08" w:rsidRDefault="00AD57E5" w:rsidP="007D4824">
            <w:pPr>
              <w:jc w:val="right"/>
            </w:pPr>
            <w:r w:rsidRPr="00D04C08">
              <w:t>R</w:t>
            </w:r>
            <w:r>
              <w:t xml:space="preserve"> </w:t>
            </w:r>
            <w:r w:rsidRPr="00D04C08">
              <w:t>1725</w:t>
            </w:r>
            <w:r>
              <w:t>.50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AD57E5" w:rsidRPr="00D04C08" w:rsidRDefault="00AD57E5" w:rsidP="007D4824"/>
        </w:tc>
        <w:tc>
          <w:tcPr>
            <w:tcW w:w="3119" w:type="dxa"/>
            <w:tcBorders>
              <w:left w:val="single" w:sz="4" w:space="0" w:color="auto"/>
            </w:tcBorders>
          </w:tcPr>
          <w:p w:rsidR="00AD57E5" w:rsidRPr="00D04C08" w:rsidRDefault="00AD57E5" w:rsidP="007D4824"/>
        </w:tc>
        <w:tc>
          <w:tcPr>
            <w:tcW w:w="1134" w:type="dxa"/>
          </w:tcPr>
          <w:p w:rsidR="00AD57E5" w:rsidRDefault="00AD57E5" w:rsidP="007D4824">
            <w:pPr>
              <w:jc w:val="right"/>
            </w:pPr>
          </w:p>
        </w:tc>
      </w:tr>
      <w:tr w:rsidR="00AD57E5" w:rsidRPr="00D04C08" w:rsidTr="002D1AAF">
        <w:trPr>
          <w:jc w:val="center"/>
        </w:trPr>
        <w:tc>
          <w:tcPr>
            <w:tcW w:w="1843" w:type="dxa"/>
            <w:vAlign w:val="center"/>
          </w:tcPr>
          <w:p w:rsidR="00AD57E5" w:rsidRPr="00D04C08" w:rsidRDefault="00AD57E5" w:rsidP="007D4824">
            <w:r w:rsidRPr="00D04C08">
              <w:t>Grade 9</w:t>
            </w:r>
          </w:p>
        </w:tc>
        <w:tc>
          <w:tcPr>
            <w:tcW w:w="1134" w:type="dxa"/>
            <w:vMerge/>
          </w:tcPr>
          <w:p w:rsidR="00AD57E5" w:rsidRPr="00D04C08" w:rsidRDefault="00AD57E5" w:rsidP="007D4824"/>
        </w:tc>
        <w:tc>
          <w:tcPr>
            <w:tcW w:w="0" w:type="auto"/>
            <w:tcBorders>
              <w:right w:val="single" w:sz="4" w:space="0" w:color="auto"/>
            </w:tcBorders>
          </w:tcPr>
          <w:p w:rsidR="00AD57E5" w:rsidRPr="00D04C08" w:rsidRDefault="00AD57E5" w:rsidP="007D4824">
            <w:pPr>
              <w:jc w:val="right"/>
            </w:pPr>
            <w:r w:rsidRPr="00D04C08">
              <w:t>R</w:t>
            </w:r>
            <w:r>
              <w:t xml:space="preserve"> </w:t>
            </w:r>
            <w:r w:rsidRPr="00D04C08">
              <w:t>1365</w:t>
            </w:r>
            <w:r>
              <w:t>.75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AD57E5" w:rsidRPr="00D04C08" w:rsidRDefault="00AD57E5" w:rsidP="007D4824"/>
        </w:tc>
        <w:tc>
          <w:tcPr>
            <w:tcW w:w="3119" w:type="dxa"/>
            <w:tcBorders>
              <w:left w:val="single" w:sz="4" w:space="0" w:color="auto"/>
            </w:tcBorders>
          </w:tcPr>
          <w:p w:rsidR="00AD57E5" w:rsidRPr="00D04C08" w:rsidRDefault="00AD57E5" w:rsidP="007D4824"/>
        </w:tc>
        <w:tc>
          <w:tcPr>
            <w:tcW w:w="1134" w:type="dxa"/>
          </w:tcPr>
          <w:p w:rsidR="00AD57E5" w:rsidRDefault="00AD57E5" w:rsidP="007D4824">
            <w:pPr>
              <w:jc w:val="right"/>
            </w:pPr>
          </w:p>
        </w:tc>
      </w:tr>
      <w:tr w:rsidR="007D4824" w:rsidRPr="00D04C08" w:rsidTr="002D1AAF">
        <w:trPr>
          <w:jc w:val="center"/>
        </w:trPr>
        <w:tc>
          <w:tcPr>
            <w:tcW w:w="1843" w:type="dxa"/>
            <w:vAlign w:val="center"/>
          </w:tcPr>
          <w:p w:rsidR="007D4824" w:rsidRPr="00D04C08" w:rsidRDefault="007D4824" w:rsidP="007D4824"/>
        </w:tc>
        <w:tc>
          <w:tcPr>
            <w:tcW w:w="1134" w:type="dxa"/>
          </w:tcPr>
          <w:p w:rsidR="007D4824" w:rsidRPr="00D04C08" w:rsidRDefault="007D4824" w:rsidP="007D4824">
            <w:r w:rsidRPr="00D04C08">
              <w:t>Grade 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D4824" w:rsidRPr="00D04C08" w:rsidRDefault="007D4824" w:rsidP="007D4824">
            <w:pPr>
              <w:jc w:val="right"/>
            </w:pPr>
            <w:r w:rsidRPr="00D04C08">
              <w:t>R</w:t>
            </w:r>
            <w:r>
              <w:t xml:space="preserve"> </w:t>
            </w:r>
            <w:r w:rsidRPr="00D04C08">
              <w:t>855</w:t>
            </w:r>
            <w:r>
              <w:t>.00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7D4824" w:rsidRPr="00D04C08" w:rsidRDefault="007D4824" w:rsidP="007D4824"/>
        </w:tc>
        <w:tc>
          <w:tcPr>
            <w:tcW w:w="3119" w:type="dxa"/>
            <w:tcBorders>
              <w:left w:val="single" w:sz="4" w:space="0" w:color="auto"/>
            </w:tcBorders>
          </w:tcPr>
          <w:p w:rsidR="007D4824" w:rsidRPr="00D04C08" w:rsidRDefault="007D4824" w:rsidP="007D4824"/>
        </w:tc>
        <w:tc>
          <w:tcPr>
            <w:tcW w:w="1134" w:type="dxa"/>
          </w:tcPr>
          <w:p w:rsidR="007D4824" w:rsidRDefault="007D4824" w:rsidP="007D4824">
            <w:pPr>
              <w:jc w:val="right"/>
            </w:pPr>
          </w:p>
        </w:tc>
      </w:tr>
      <w:tr w:rsidR="00AF70E4" w:rsidRPr="00D04C08" w:rsidTr="002D1AAF">
        <w:trPr>
          <w:jc w:val="center"/>
        </w:trPr>
        <w:tc>
          <w:tcPr>
            <w:tcW w:w="1843" w:type="dxa"/>
            <w:vAlign w:val="center"/>
          </w:tcPr>
          <w:p w:rsidR="00AF70E4" w:rsidRPr="00D04C08" w:rsidRDefault="00AF70E4" w:rsidP="00504B3D"/>
        </w:tc>
        <w:tc>
          <w:tcPr>
            <w:tcW w:w="1134" w:type="dxa"/>
          </w:tcPr>
          <w:p w:rsidR="00AF70E4" w:rsidRPr="00D04C08" w:rsidRDefault="00AF70E4" w:rsidP="00504B3D">
            <w:r w:rsidRPr="00D04C08">
              <w:t>Grade 11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F70E4" w:rsidRPr="00D04C08" w:rsidRDefault="00AF70E4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1230</w:t>
            </w:r>
            <w:r w:rsidR="007D4824">
              <w:t>.50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AF70E4" w:rsidRPr="00D04C08" w:rsidRDefault="00AF70E4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AF70E4" w:rsidRPr="00D04C08" w:rsidRDefault="00AF70E4" w:rsidP="00504B3D"/>
        </w:tc>
        <w:tc>
          <w:tcPr>
            <w:tcW w:w="1134" w:type="dxa"/>
          </w:tcPr>
          <w:p w:rsidR="00AF70E4" w:rsidRPr="00D04C08" w:rsidRDefault="00AF70E4" w:rsidP="00504B3D">
            <w:pPr>
              <w:jc w:val="right"/>
            </w:pPr>
          </w:p>
        </w:tc>
      </w:tr>
      <w:tr w:rsidR="00AF70E4" w:rsidRPr="00D04C08" w:rsidTr="002D1AAF">
        <w:trPr>
          <w:jc w:val="center"/>
        </w:trPr>
        <w:tc>
          <w:tcPr>
            <w:tcW w:w="1843" w:type="dxa"/>
            <w:vAlign w:val="center"/>
          </w:tcPr>
          <w:p w:rsidR="00AF70E4" w:rsidRPr="00D04C08" w:rsidRDefault="00AF70E4" w:rsidP="00504B3D"/>
        </w:tc>
        <w:tc>
          <w:tcPr>
            <w:tcW w:w="1134" w:type="dxa"/>
          </w:tcPr>
          <w:p w:rsidR="00AF70E4" w:rsidRPr="00D04C08" w:rsidRDefault="00AF70E4" w:rsidP="00504B3D">
            <w:r w:rsidRPr="00D04C08">
              <w:t>Grade 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F70E4" w:rsidRPr="00D04C08" w:rsidRDefault="00AF70E4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1140</w:t>
            </w:r>
            <w:r w:rsidR="007D4824">
              <w:t>.60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AF70E4" w:rsidRPr="00D04C08" w:rsidRDefault="00AF70E4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AF70E4" w:rsidRPr="00D04C08" w:rsidRDefault="00AF70E4" w:rsidP="00504B3D"/>
        </w:tc>
        <w:tc>
          <w:tcPr>
            <w:tcW w:w="1134" w:type="dxa"/>
          </w:tcPr>
          <w:p w:rsidR="00AF70E4" w:rsidRPr="00D04C08" w:rsidRDefault="00AF70E4" w:rsidP="00504B3D">
            <w:pPr>
              <w:jc w:val="right"/>
            </w:pPr>
          </w:p>
        </w:tc>
      </w:tr>
      <w:tr w:rsidR="00504B3D" w:rsidRPr="00D04C08" w:rsidTr="002D1AAF">
        <w:trPr>
          <w:jc w:val="center"/>
        </w:trPr>
        <w:tc>
          <w:tcPr>
            <w:tcW w:w="1843" w:type="dxa"/>
            <w:vMerge w:val="restart"/>
            <w:vAlign w:val="center"/>
          </w:tcPr>
          <w:p w:rsidR="00504B3D" w:rsidRPr="00D04C08" w:rsidRDefault="00504B3D" w:rsidP="00504B3D">
            <w:r w:rsidRPr="00D04C08">
              <w:lastRenderedPageBreak/>
              <w:t>Trading post</w:t>
            </w:r>
          </w:p>
        </w:tc>
        <w:tc>
          <w:tcPr>
            <w:tcW w:w="1134" w:type="dxa"/>
          </w:tcPr>
          <w:p w:rsidR="00504B3D" w:rsidRPr="00D04C08" w:rsidRDefault="00504B3D" w:rsidP="00504B3D">
            <w:r w:rsidRPr="00D04C08">
              <w:t>Stall hire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04B3D" w:rsidRPr="00D04C08" w:rsidRDefault="00504B3D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2220</w:t>
            </w:r>
            <w:r w:rsidR="007D4824">
              <w:t>.40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504B3D" w:rsidRPr="00D04C08" w:rsidRDefault="00504B3D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504B3D" w:rsidRPr="00D04C08" w:rsidRDefault="00504B3D" w:rsidP="00504B3D"/>
        </w:tc>
        <w:tc>
          <w:tcPr>
            <w:tcW w:w="1134" w:type="dxa"/>
          </w:tcPr>
          <w:p w:rsidR="00504B3D" w:rsidRPr="00D04C08" w:rsidRDefault="00504B3D" w:rsidP="00504B3D">
            <w:pPr>
              <w:jc w:val="right"/>
            </w:pPr>
          </w:p>
        </w:tc>
      </w:tr>
      <w:tr w:rsidR="00504B3D" w:rsidRPr="00D04C08" w:rsidTr="002D1AAF">
        <w:trPr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504B3D" w:rsidRPr="00D04C08" w:rsidRDefault="00504B3D" w:rsidP="00504B3D"/>
        </w:tc>
        <w:tc>
          <w:tcPr>
            <w:tcW w:w="1134" w:type="dxa"/>
            <w:tcBorders>
              <w:bottom w:val="single" w:sz="4" w:space="0" w:color="auto"/>
            </w:tcBorders>
          </w:tcPr>
          <w:p w:rsidR="00504B3D" w:rsidRPr="00D04C08" w:rsidRDefault="00504B3D" w:rsidP="00504B3D">
            <w:r w:rsidRPr="00D04C08">
              <w:t>Sales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04B3D" w:rsidRPr="00D04C08" w:rsidRDefault="00504B3D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1678</w:t>
            </w:r>
            <w:r w:rsidR="007D4824">
              <w:t>.80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504B3D" w:rsidRPr="00D04C08" w:rsidRDefault="00504B3D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504B3D" w:rsidRPr="00D04C08" w:rsidRDefault="00504B3D" w:rsidP="00504B3D"/>
        </w:tc>
        <w:tc>
          <w:tcPr>
            <w:tcW w:w="1134" w:type="dxa"/>
          </w:tcPr>
          <w:p w:rsidR="00504B3D" w:rsidRPr="00D04C08" w:rsidRDefault="00504B3D" w:rsidP="00504B3D">
            <w:pPr>
              <w:jc w:val="right"/>
            </w:pPr>
          </w:p>
        </w:tc>
      </w:tr>
      <w:tr w:rsidR="00F575C0" w:rsidRPr="00D04C08" w:rsidTr="002D1AAF">
        <w:trPr>
          <w:jc w:val="center"/>
        </w:trPr>
        <w:tc>
          <w:tcPr>
            <w:tcW w:w="1843" w:type="dxa"/>
            <w:tcBorders>
              <w:right w:val="single" w:sz="4" w:space="0" w:color="FFFFFF" w:themeColor="background1"/>
            </w:tcBorders>
            <w:vAlign w:val="center"/>
          </w:tcPr>
          <w:p w:rsidR="00F575C0" w:rsidRPr="00D04C08" w:rsidRDefault="00F575C0" w:rsidP="00504B3D">
            <w:r w:rsidRPr="00D04C08">
              <w:t>Entrance fees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vAlign w:val="center"/>
          </w:tcPr>
          <w:p w:rsidR="00F575C0" w:rsidRPr="00D04C08" w:rsidRDefault="00F575C0" w:rsidP="00504B3D"/>
        </w:tc>
        <w:tc>
          <w:tcPr>
            <w:tcW w:w="0" w:type="auto"/>
            <w:tcBorders>
              <w:right w:val="single" w:sz="4" w:space="0" w:color="auto"/>
            </w:tcBorders>
          </w:tcPr>
          <w:p w:rsidR="00F575C0" w:rsidRPr="00D04C08" w:rsidRDefault="00F575C0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1245</w:t>
            </w:r>
            <w:r w:rsidR="007D4824">
              <w:t>.30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F575C0" w:rsidRPr="00D04C08" w:rsidRDefault="00F575C0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F575C0" w:rsidRPr="00D04C08" w:rsidRDefault="00F575C0" w:rsidP="00504B3D"/>
        </w:tc>
        <w:tc>
          <w:tcPr>
            <w:tcW w:w="1134" w:type="dxa"/>
          </w:tcPr>
          <w:p w:rsidR="00F575C0" w:rsidRPr="00D04C08" w:rsidRDefault="00F575C0" w:rsidP="00504B3D"/>
        </w:tc>
      </w:tr>
      <w:tr w:rsidR="00F575C0" w:rsidRPr="00D04C08" w:rsidTr="002D1AAF">
        <w:trPr>
          <w:jc w:val="center"/>
        </w:trPr>
        <w:tc>
          <w:tcPr>
            <w:tcW w:w="1843" w:type="dxa"/>
            <w:tcBorders>
              <w:right w:val="single" w:sz="4" w:space="0" w:color="FFFFFF" w:themeColor="background1"/>
            </w:tcBorders>
            <w:vAlign w:val="center"/>
          </w:tcPr>
          <w:p w:rsidR="00F575C0" w:rsidRPr="00D04C08" w:rsidRDefault="00F575C0" w:rsidP="00504B3D">
            <w:r w:rsidRPr="00D04C08">
              <w:t>Takeaways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vAlign w:val="center"/>
          </w:tcPr>
          <w:p w:rsidR="00F575C0" w:rsidRPr="00D04C08" w:rsidRDefault="00F575C0" w:rsidP="00504B3D"/>
        </w:tc>
        <w:tc>
          <w:tcPr>
            <w:tcW w:w="0" w:type="auto"/>
            <w:tcBorders>
              <w:right w:val="single" w:sz="4" w:space="0" w:color="auto"/>
            </w:tcBorders>
          </w:tcPr>
          <w:p w:rsidR="00F575C0" w:rsidRPr="00D04C08" w:rsidRDefault="00F575C0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1470</w:t>
            </w:r>
            <w:r w:rsidR="007D4824">
              <w:t>.00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F575C0" w:rsidRPr="00D04C08" w:rsidRDefault="00F575C0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F575C0" w:rsidRPr="00D04C08" w:rsidRDefault="00F575C0" w:rsidP="00504B3D"/>
        </w:tc>
        <w:tc>
          <w:tcPr>
            <w:tcW w:w="1134" w:type="dxa"/>
          </w:tcPr>
          <w:p w:rsidR="00F575C0" w:rsidRPr="00D04C08" w:rsidRDefault="00F575C0" w:rsidP="00504B3D"/>
        </w:tc>
      </w:tr>
      <w:tr w:rsidR="00F575C0" w:rsidRPr="00D04C08" w:rsidTr="002D1AAF">
        <w:trPr>
          <w:jc w:val="center"/>
        </w:trPr>
        <w:tc>
          <w:tcPr>
            <w:tcW w:w="1843" w:type="dxa"/>
            <w:tcBorders>
              <w:right w:val="single" w:sz="4" w:space="0" w:color="FFFFFF" w:themeColor="background1"/>
            </w:tcBorders>
            <w:vAlign w:val="center"/>
          </w:tcPr>
          <w:p w:rsidR="00F575C0" w:rsidRPr="00D04C08" w:rsidRDefault="00F575C0" w:rsidP="00504B3D">
            <w:r w:rsidRPr="00D04C08">
              <w:t>Beverages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vAlign w:val="center"/>
          </w:tcPr>
          <w:p w:rsidR="00F575C0" w:rsidRPr="00D04C08" w:rsidRDefault="00F575C0" w:rsidP="00504B3D"/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F575C0" w:rsidRPr="00D04C08" w:rsidRDefault="00F575C0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890</w:t>
            </w:r>
            <w:r w:rsidR="007D4824">
              <w:t>.50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F575C0" w:rsidRPr="00D04C08" w:rsidRDefault="00F575C0" w:rsidP="00504B3D"/>
        </w:tc>
        <w:tc>
          <w:tcPr>
            <w:tcW w:w="3119" w:type="dxa"/>
            <w:tcBorders>
              <w:left w:val="single" w:sz="4" w:space="0" w:color="auto"/>
            </w:tcBorders>
          </w:tcPr>
          <w:p w:rsidR="00F575C0" w:rsidRPr="00D04C08" w:rsidRDefault="00F575C0" w:rsidP="00504B3D"/>
        </w:tc>
        <w:tc>
          <w:tcPr>
            <w:tcW w:w="1134" w:type="dxa"/>
          </w:tcPr>
          <w:p w:rsidR="00F575C0" w:rsidRPr="00D04C08" w:rsidRDefault="00F575C0" w:rsidP="00504B3D"/>
        </w:tc>
      </w:tr>
      <w:tr w:rsidR="00F575C0" w:rsidRPr="00D04C08" w:rsidTr="002D1AAF">
        <w:trPr>
          <w:jc w:val="center"/>
        </w:trPr>
        <w:tc>
          <w:tcPr>
            <w:tcW w:w="1843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F575C0" w:rsidRPr="00D04C08" w:rsidRDefault="00F575C0" w:rsidP="00504B3D">
            <w:r w:rsidRPr="00D04C08">
              <w:t>Donations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F575C0" w:rsidRPr="00D04C08" w:rsidRDefault="00F575C0" w:rsidP="00504B3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0" w:rsidRPr="00D04C08" w:rsidRDefault="00F575C0" w:rsidP="00504B3D">
            <w:pPr>
              <w:jc w:val="right"/>
            </w:pPr>
            <w:r w:rsidRPr="00D04C08">
              <w:t>R</w:t>
            </w:r>
            <w:r w:rsidR="007D4824">
              <w:t xml:space="preserve"> </w:t>
            </w:r>
            <w:r w:rsidRPr="00D04C08">
              <w:t>600</w:t>
            </w:r>
            <w:r w:rsidR="007D4824">
              <w:t>.00</w:t>
            </w: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:rsidR="00F575C0" w:rsidRPr="00D04C08" w:rsidRDefault="00F575C0" w:rsidP="00504B3D"/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F575C0" w:rsidRPr="00D04C08" w:rsidRDefault="00F575C0" w:rsidP="00504B3D"/>
        </w:tc>
        <w:tc>
          <w:tcPr>
            <w:tcW w:w="1134" w:type="dxa"/>
          </w:tcPr>
          <w:p w:rsidR="00F575C0" w:rsidRPr="00D04C08" w:rsidRDefault="00F575C0" w:rsidP="00504B3D"/>
        </w:tc>
      </w:tr>
      <w:tr w:rsidR="00F756A4" w:rsidRPr="00D04C08" w:rsidTr="002D1AAF">
        <w:trPr>
          <w:jc w:val="center"/>
        </w:trPr>
        <w:tc>
          <w:tcPr>
            <w:tcW w:w="2977" w:type="dxa"/>
            <w:gridSpan w:val="2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56A4" w:rsidRPr="00D04C08" w:rsidRDefault="00F756A4" w:rsidP="00DC062C">
            <w:pPr>
              <w:jc w:val="right"/>
              <w:rPr>
                <w:b/>
              </w:rPr>
            </w:pPr>
            <w:r w:rsidRPr="00D04C08">
              <w:rPr>
                <w:b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A4" w:rsidRPr="00D04C08" w:rsidRDefault="00F756A4" w:rsidP="009701AD">
            <w:pPr>
              <w:jc w:val="right"/>
            </w:pPr>
          </w:p>
        </w:tc>
        <w:tc>
          <w:tcPr>
            <w:tcW w:w="26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F756A4" w:rsidRPr="00D04C08" w:rsidRDefault="00F756A4" w:rsidP="0059575D"/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756A4" w:rsidRPr="00D04C08" w:rsidRDefault="00F756A4" w:rsidP="007E245F">
            <w:pPr>
              <w:jc w:val="right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F756A4" w:rsidRPr="00D04C08" w:rsidRDefault="00F756A4" w:rsidP="00DC062C">
            <w:pPr>
              <w:jc w:val="right"/>
            </w:pPr>
          </w:p>
        </w:tc>
      </w:tr>
    </w:tbl>
    <w:p w:rsidR="0059575D" w:rsidRPr="00D04C08" w:rsidRDefault="00CC0D07" w:rsidP="0059575D">
      <w:pPr>
        <w:pStyle w:val="Heading1"/>
      </w:pPr>
      <w:bookmarkStart w:id="32" w:name="_Toc476311107"/>
      <w:bookmarkStart w:id="33" w:name="_Toc476320541"/>
      <w:bookmarkStart w:id="34" w:name="_Toc480554533"/>
      <w:bookmarkEnd w:id="31"/>
      <w:r w:rsidRPr="00D04C08">
        <w:t>General</w:t>
      </w:r>
      <w:bookmarkEnd w:id="32"/>
      <w:bookmarkEnd w:id="33"/>
      <w:bookmarkEnd w:id="34"/>
    </w:p>
    <w:p w:rsidR="00CC0D07" w:rsidRPr="00D04C08" w:rsidRDefault="003C0D46" w:rsidP="00CC0D07">
      <w:r w:rsidRPr="00D04C08">
        <w:t>We are working on a Market Brochure that will hopefully be ready by the end of June. This will replace the current Circular as a means of delivering market-related information. It will also feature some interesting and useful ‘Did you know?’</w:t>
      </w:r>
      <w:r w:rsidR="00A46B9D">
        <w:t xml:space="preserve"> information.</w:t>
      </w:r>
      <w:r w:rsidRPr="00D04C08">
        <w:t xml:space="preserve"> We often </w:t>
      </w:r>
      <w:r w:rsidR="00AD5123" w:rsidRPr="00D04C08">
        <w:t>would like</w:t>
      </w:r>
      <w:r w:rsidRPr="00D04C08">
        <w:t xml:space="preserve"> to know HOW </w:t>
      </w:r>
      <w:r w:rsidR="00796771" w:rsidRPr="00D04C08">
        <w:t>a thing was</w:t>
      </w:r>
      <w:r w:rsidRPr="00D04C08">
        <w:t xml:space="preserve"> made, or WHERE did the idea</w:t>
      </w:r>
      <w:r w:rsidR="00796771" w:rsidRPr="00D04C08">
        <w:t xml:space="preserve"> originate</w:t>
      </w:r>
      <w:r w:rsidRPr="00D04C08">
        <w:t>?</w:t>
      </w:r>
      <w:r w:rsidR="00AD5123" w:rsidRPr="00D04C08">
        <w:t xml:space="preserve"> </w:t>
      </w:r>
      <w:r w:rsidR="00796771" w:rsidRPr="00D04C08">
        <w:t>H</w:t>
      </w:r>
      <w:r w:rsidR="00AD5123" w:rsidRPr="00D04C08">
        <w:t xml:space="preserve">ere are some </w:t>
      </w:r>
      <w:r w:rsidR="00796771" w:rsidRPr="00D04C08">
        <w:t xml:space="preserve">closing </w:t>
      </w:r>
      <w:r w:rsidR="00AD5123" w:rsidRPr="00D04C08">
        <w:t>thoughts</w:t>
      </w:r>
      <w:r w:rsidR="00796771" w:rsidRPr="00D04C08">
        <w:t xml:space="preserve"> in this direction.</w:t>
      </w:r>
    </w:p>
    <w:p w:rsidR="00CC0D07" w:rsidRPr="00D04C08" w:rsidRDefault="00CC0D07" w:rsidP="00CC0D07">
      <w:pPr>
        <w:pStyle w:val="Heading2"/>
      </w:pPr>
      <w:bookmarkStart w:id="35" w:name="_Toc476311108"/>
      <w:bookmarkStart w:id="36" w:name="_Toc476320542"/>
      <w:bookmarkStart w:id="37" w:name="_Toc480554534"/>
      <w:r w:rsidRPr="00D04C08">
        <w:t>Marketing</w:t>
      </w:r>
      <w:bookmarkEnd w:id="35"/>
      <w:bookmarkEnd w:id="36"/>
      <w:bookmarkEnd w:id="37"/>
    </w:p>
    <w:p w:rsidR="002268B3" w:rsidRPr="00D04C08" w:rsidRDefault="009027B3" w:rsidP="00243BAD">
      <w:r w:rsidRPr="00D04C08">
        <w:rPr>
          <w:i/>
        </w:rPr>
        <w:t>‘</w:t>
      </w:r>
      <w:r w:rsidR="008D3917" w:rsidRPr="00D04C08">
        <w:rPr>
          <w:i/>
        </w:rPr>
        <w:t>The new marketing is more than a way of doing; it is a way of thinki</w:t>
      </w:r>
      <w:r w:rsidR="008D3917" w:rsidRPr="000207FD">
        <w:rPr>
          <w:i/>
        </w:rPr>
        <w:t>ng.</w:t>
      </w:r>
      <w:r w:rsidRPr="000207FD">
        <w:rPr>
          <w:i/>
        </w:rPr>
        <w:t>’</w:t>
      </w:r>
      <w:r w:rsidRPr="000207FD">
        <w:t xml:space="preserve"> </w:t>
      </w:r>
      <w:sdt>
        <w:sdtPr>
          <w:id w:val="1386221237"/>
          <w:citation/>
        </w:sdtPr>
        <w:sdtEndPr/>
        <w:sdtContent>
          <w:r w:rsidR="009F4761" w:rsidRPr="000207FD">
            <w:fldChar w:fldCharType="begin"/>
          </w:r>
          <w:r w:rsidR="00C14D8E" w:rsidRPr="000207FD">
            <w:instrText xml:space="preserve">CITATION Sel97 \p 23 \l 1033 </w:instrText>
          </w:r>
          <w:r w:rsidR="009F4761" w:rsidRPr="000207FD">
            <w:fldChar w:fldCharType="separate"/>
          </w:r>
          <w:r w:rsidR="00C14D8E" w:rsidRPr="000207FD">
            <w:rPr>
              <w:noProof/>
            </w:rPr>
            <w:t>(Beckwith, 1997, p. 23)</w:t>
          </w:r>
          <w:r w:rsidR="009F4761" w:rsidRPr="000207FD">
            <w:fldChar w:fldCharType="end"/>
          </w:r>
        </w:sdtContent>
      </w:sdt>
      <w:r w:rsidRPr="000207FD">
        <w:t>.</w:t>
      </w:r>
      <w:r w:rsidR="003C0D46" w:rsidRPr="000207FD">
        <w:t xml:space="preserve"> </w:t>
      </w:r>
      <w:r w:rsidR="00796771" w:rsidRPr="00D04C08">
        <w:t xml:space="preserve">If we </w:t>
      </w:r>
      <w:r w:rsidR="0013650D">
        <w:t>want</w:t>
      </w:r>
      <w:r w:rsidR="00796771" w:rsidRPr="00D04C08">
        <w:t xml:space="preserve"> better outcomes, we had better start thinking differently</w:t>
      </w:r>
      <w:r w:rsidR="0013650D">
        <w:t>.</w:t>
      </w:r>
      <w:r w:rsidR="00796771" w:rsidRPr="00D04C08">
        <w:t xml:space="preserve"> </w:t>
      </w:r>
      <w:r w:rsidR="002268B3" w:rsidRPr="00D04C08">
        <w:t xml:space="preserve">One incentive involves </w:t>
      </w:r>
      <w:r w:rsidR="00BD73AA" w:rsidRPr="00D04C08">
        <w:t>adding</w:t>
      </w:r>
      <w:r w:rsidR="002268B3" w:rsidRPr="00D04C08">
        <w:t xml:space="preserve"> the name of the trader (and that of the school) </w:t>
      </w:r>
      <w:r w:rsidR="00BD73AA" w:rsidRPr="00D04C08">
        <w:t xml:space="preserve">to the </w:t>
      </w:r>
      <w:r w:rsidR="002268B3" w:rsidRPr="00D04C08">
        <w:t>serviettes and paper bags</w:t>
      </w:r>
      <w:r w:rsidR="00BD73AA" w:rsidRPr="00D04C08">
        <w:t xml:space="preserve"> used by the traders</w:t>
      </w:r>
      <w:r w:rsidR="002268B3" w:rsidRPr="00D04C08">
        <w:t>. Get the Art Dep</w:t>
      </w:r>
      <w:r w:rsidR="00BD73AA" w:rsidRPr="00D04C08">
        <w:t>artment</w:t>
      </w:r>
      <w:r w:rsidR="002268B3" w:rsidRPr="00D04C08">
        <w:t xml:space="preserve"> and the CAT classes on board</w:t>
      </w:r>
      <w:r w:rsidR="00BD73AA" w:rsidRPr="00D04C08">
        <w:t xml:space="preserve"> too.</w:t>
      </w:r>
    </w:p>
    <w:p w:rsidR="00CC0D07" w:rsidRPr="00D04C08" w:rsidRDefault="002B3D2B" w:rsidP="00CC0D07">
      <w:pPr>
        <w:pStyle w:val="Heading2"/>
      </w:pPr>
      <w:bookmarkStart w:id="38" w:name="_Toc476311109"/>
      <w:bookmarkStart w:id="39" w:name="_Toc476320543"/>
      <w:bookmarkStart w:id="40" w:name="_Toc480554535"/>
      <w:r w:rsidRPr="00D04C08">
        <w:t>W</w:t>
      </w:r>
      <w:r w:rsidR="00796771" w:rsidRPr="00D04C08">
        <w:t>orkshops</w:t>
      </w:r>
      <w:bookmarkEnd w:id="38"/>
      <w:bookmarkEnd w:id="39"/>
      <w:bookmarkEnd w:id="40"/>
    </w:p>
    <w:p w:rsidR="009F4761" w:rsidRPr="00D04C08" w:rsidRDefault="002B4A02" w:rsidP="002B3D2B">
      <w:r w:rsidRPr="00D04C08">
        <w:t xml:space="preserve">A novel means of generating interest in markets like ours, is to </w:t>
      </w:r>
      <w:r w:rsidR="00873EEE" w:rsidRPr="00D04C08">
        <w:t xml:space="preserve">allow the </w:t>
      </w:r>
      <w:r w:rsidR="002B3D2B" w:rsidRPr="00D04C08">
        <w:t>customer</w:t>
      </w:r>
      <w:r w:rsidR="00873EEE" w:rsidRPr="00D04C08">
        <w:t xml:space="preserve"> an insight into </w:t>
      </w:r>
      <w:r w:rsidR="00CA164A">
        <w:t>how</w:t>
      </w:r>
      <w:r w:rsidR="00873EEE" w:rsidRPr="00D04C08">
        <w:t xml:space="preserve"> the</w:t>
      </w:r>
      <w:r w:rsidR="00CA164A">
        <w:t xml:space="preserve"> product was actually made</w:t>
      </w:r>
      <w:r w:rsidR="008B5FE1" w:rsidRPr="00D04C08">
        <w:t>. Some forward-thinking ‘living’ museums are moving in this direction</w:t>
      </w:r>
      <w:r w:rsidR="00CA164A">
        <w:t xml:space="preserve"> too</w:t>
      </w:r>
      <w:r w:rsidR="008B5FE1" w:rsidRPr="00D04C08">
        <w:t>.</w:t>
      </w:r>
      <w:r w:rsidR="00CA164A">
        <w:t xml:space="preserve"> We want to start bringing workshops into our market experience</w:t>
      </w:r>
      <w:r w:rsidR="00DD12D0" w:rsidRPr="00D04C08">
        <w:t xml:space="preserve"> </w:t>
      </w:r>
      <w:r w:rsidR="00CA164A">
        <w:t>–</w:t>
      </w:r>
      <w:r w:rsidR="00317D45" w:rsidRPr="00D04C08">
        <w:t xml:space="preserve"> ‘getting our hands dirty’</w:t>
      </w:r>
      <w:r w:rsidR="00DD12D0" w:rsidRPr="00D04C08">
        <w:t xml:space="preserve"> in a good cause.</w:t>
      </w:r>
      <w:r w:rsidR="00A46B9D">
        <w:t xml:space="preserve"> </w:t>
      </w:r>
      <w:r w:rsidR="00CA164A">
        <w:t>It is the way of the future.</w:t>
      </w:r>
      <w:r w:rsidR="00F00FE2">
        <w:t xml:space="preserve"> </w:t>
      </w:r>
      <w:r w:rsidR="00F00FE2" w:rsidRPr="00F00FE2">
        <w:rPr>
          <w:i/>
          <w:color w:val="000000" w:themeColor="text1"/>
          <w:sz w:val="26"/>
          <w:szCs w:val="26"/>
          <w14:textOutline w14:w="0" w14:cap="flat" w14:cmpd="sng" w14:algn="ctr">
            <w14:noFill/>
            <w14:prstDash w14:val="solid"/>
            <w14:round/>
          </w14:textOutline>
        </w:rPr>
        <w:t>“You can’t learn in school what the world is going to do next year.” – Henry Ford</w:t>
      </w:r>
    </w:p>
    <w:p w:rsidR="009F4761" w:rsidRPr="00D04C08" w:rsidRDefault="009F4761" w:rsidP="00A46B9D">
      <w:pPr>
        <w:spacing w:before="360"/>
      </w:pPr>
      <w:r w:rsidRPr="00D04C08">
        <w:t>Yours in education</w:t>
      </w:r>
    </w:p>
    <w:p w:rsidR="009F4761" w:rsidRPr="00D04C08" w:rsidRDefault="00B33038" w:rsidP="002B3D2B">
      <w:pPr>
        <w:spacing w:before="360"/>
      </w:pPr>
      <w:r w:rsidRPr="00D04C08">
        <w:rPr>
          <w:b/>
        </w:rPr>
        <w:t>PRINCIPAL</w:t>
      </w:r>
      <w:r w:rsidRPr="00D04C08">
        <w:br/>
        <w:t xml:space="preserve">Mr </w:t>
      </w:r>
      <w:r w:rsidR="009F4761" w:rsidRPr="00D04C08">
        <w:t xml:space="preserve">B.L. </w:t>
      </w:r>
      <w:r w:rsidR="00A436DA" w:rsidRPr="00D04C08">
        <w:t>Veld</w:t>
      </w:r>
      <w:r w:rsidR="009D6A2F" w:rsidRPr="00D04C08">
        <w:t>t</w:t>
      </w:r>
      <w:r w:rsidR="00A436DA" w:rsidRPr="00D04C08">
        <w:t>sman</w:t>
      </w:r>
      <w:bookmarkStart w:id="41" w:name="_GoBack"/>
      <w:bookmarkEnd w:id="41"/>
    </w:p>
    <w:p w:rsidR="00B33038" w:rsidRPr="00D04C08" w:rsidRDefault="00B33038" w:rsidP="00B33038">
      <w:pPr>
        <w:spacing w:after="0"/>
      </w:pPr>
    </w:p>
    <w:p w:rsidR="009F4761" w:rsidRPr="00D04C08" w:rsidRDefault="009F4761" w:rsidP="009F4761">
      <w:pPr>
        <w:pStyle w:val="Title"/>
        <w:pBdr>
          <w:bottom w:val="single" w:sz="4" w:space="1" w:color="auto"/>
        </w:pBdr>
        <w:spacing w:after="240"/>
        <w:rPr>
          <w:sz w:val="40"/>
        </w:rPr>
      </w:pPr>
      <w:r w:rsidRPr="00D04C08">
        <w:rPr>
          <w:sz w:val="40"/>
        </w:rPr>
        <w:t>Bibliography</w:t>
      </w:r>
    </w:p>
    <w:p w:rsidR="00C14D8E" w:rsidRPr="00D04C08" w:rsidRDefault="009F4761" w:rsidP="00C14D8E">
      <w:pPr>
        <w:pStyle w:val="Bibliography"/>
        <w:rPr>
          <w:noProof/>
          <w:sz w:val="24"/>
          <w:szCs w:val="24"/>
        </w:rPr>
      </w:pPr>
      <w:r w:rsidRPr="00D04C08">
        <w:fldChar w:fldCharType="begin"/>
      </w:r>
      <w:r w:rsidRPr="00D04C08">
        <w:instrText xml:space="preserve"> BIBLIOGRAPHY  \l 1033 </w:instrText>
      </w:r>
      <w:r w:rsidRPr="00D04C08">
        <w:fldChar w:fldCharType="separate"/>
      </w:r>
      <w:r w:rsidR="00C14D8E" w:rsidRPr="00D04C08">
        <w:rPr>
          <w:noProof/>
        </w:rPr>
        <w:t xml:space="preserve">Beckwith, H., 1997. </w:t>
      </w:r>
      <w:r w:rsidR="00C14D8E" w:rsidRPr="00D04C08">
        <w:rPr>
          <w:i/>
          <w:iCs/>
          <w:noProof/>
        </w:rPr>
        <w:t xml:space="preserve">Selling the Invisible. </w:t>
      </w:r>
      <w:r w:rsidR="00C14D8E" w:rsidRPr="00D04C08">
        <w:rPr>
          <w:noProof/>
        </w:rPr>
        <w:t>Paris: Warner Books.</w:t>
      </w:r>
    </w:p>
    <w:p w:rsidR="00C14D8E" w:rsidRPr="00D04C08" w:rsidRDefault="00C14D8E" w:rsidP="00F60063">
      <w:pPr>
        <w:pStyle w:val="Bibliography"/>
        <w:spacing w:after="0"/>
        <w:rPr>
          <w:noProof/>
        </w:rPr>
      </w:pPr>
      <w:r w:rsidRPr="00D04C08">
        <w:rPr>
          <w:noProof/>
        </w:rPr>
        <w:t xml:space="preserve">Stevenson, R., 2012. </w:t>
      </w:r>
      <w:r w:rsidRPr="00D04C08">
        <w:rPr>
          <w:i/>
          <w:iCs/>
          <w:noProof/>
        </w:rPr>
        <w:t xml:space="preserve">Sales &amp; Marketing. </w:t>
      </w:r>
      <w:r w:rsidRPr="00D04C08">
        <w:rPr>
          <w:noProof/>
        </w:rPr>
        <w:t xml:space="preserve">[Online] </w:t>
      </w:r>
      <w:r w:rsidRPr="00D04C08">
        <w:rPr>
          <w:noProof/>
        </w:rPr>
        <w:br/>
        <w:t xml:space="preserve">Available at: </w:t>
      </w:r>
      <w:r w:rsidRPr="00D04C08">
        <w:rPr>
          <w:noProof/>
          <w:u w:val="single"/>
        </w:rPr>
        <w:t>http://www.businessbrief.com/the-top-50-inspirational-quotes-about-selling/</w:t>
      </w:r>
      <w:r w:rsidRPr="00D04C08">
        <w:rPr>
          <w:noProof/>
        </w:rPr>
        <w:br/>
        <w:t>[Accessed 24 May 2017].</w:t>
      </w:r>
    </w:p>
    <w:p w:rsidR="00686BF2" w:rsidRPr="00D04C08" w:rsidRDefault="009F4761" w:rsidP="00C14D8E">
      <w:r w:rsidRPr="00D04C08">
        <w:fldChar w:fldCharType="end"/>
      </w:r>
    </w:p>
    <w:p w:rsidR="00686BF2" w:rsidRPr="00D04C08" w:rsidRDefault="00686BF2" w:rsidP="00DD12D0">
      <w:pPr>
        <w:pStyle w:val="Heading1"/>
        <w:spacing w:before="0"/>
        <w:sectPr w:rsidR="00686BF2" w:rsidRPr="00D04C08" w:rsidSect="00CD1A65">
          <w:headerReference w:type="default" r:id="rId12"/>
          <w:footerReference w:type="default" r:id="rId13"/>
          <w:type w:val="continuous"/>
          <w:pgSz w:w="11906" w:h="16838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  <w:bookmarkStart w:id="42" w:name="_Toc476311110"/>
      <w:bookmarkStart w:id="43" w:name="_Toc476320544"/>
    </w:p>
    <w:p w:rsidR="00EE6F56" w:rsidRPr="00D04C08" w:rsidRDefault="00EE6F56" w:rsidP="00EE6F56">
      <w:pPr>
        <w:pStyle w:val="Heading1"/>
      </w:pPr>
      <w:bookmarkStart w:id="44" w:name="_Toc480554536"/>
      <w:r w:rsidRPr="00D04C08">
        <w:lastRenderedPageBreak/>
        <w:t>Appendix 1</w:t>
      </w:r>
      <w:bookmarkEnd w:id="42"/>
      <w:bookmarkEnd w:id="43"/>
      <w:bookmarkEnd w:id="44"/>
    </w:p>
    <w:p w:rsidR="00C665E1" w:rsidRPr="00D04C08" w:rsidRDefault="00C665E1" w:rsidP="00C665E1"/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Abrahams J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Albrecht H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Andersen O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Baptista C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Biljon J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Blom M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Boqo H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Botha J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Brand P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Bruins B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Bruwer B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Delamotte C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Produce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Enslin L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Esterhuyse S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Fisant F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Groenewald R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Produce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Gumede P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Halloway J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Produce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Hilbert J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lastRenderedPageBreak/>
        <w:t>Hite F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Huysamer N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Irvine B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Jamodien N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Keyster K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Koekemoer P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Kruger L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Limbada L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Lombard A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Maarman L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Mabule S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Makupela N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Manyane D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Mashile K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Mazibuko P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McIntyre W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Ndlovu H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Produce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Peters J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Bric-a-brac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Prinsloo S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Putter P</w:t>
      </w:r>
      <w:r w:rsidRPr="00D04C08">
        <w:rPr>
          <w:rFonts w:ascii="Calibri" w:eastAsia="Times New Roman" w:hAnsi="Calibri" w:cs="Calibri"/>
          <w:color w:val="000000"/>
        </w:rPr>
        <w:tab/>
        <w:t>Teacher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Regal S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A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Renoster G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Craft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lastRenderedPageBreak/>
        <w:t>Sopazi T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Van Blerk K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Produce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167362" w:rsidRPr="00D04C08" w:rsidRDefault="00167362" w:rsidP="00831D99">
      <w:pPr>
        <w:tabs>
          <w:tab w:val="left" w:pos="1593"/>
          <w:tab w:val="left" w:pos="2526"/>
          <w:tab w:val="left" w:pos="3713"/>
        </w:tabs>
        <w:spacing w:after="120"/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Van Tonder J</w:t>
      </w:r>
      <w:r w:rsidRPr="00D04C08">
        <w:rPr>
          <w:rFonts w:ascii="Calibri" w:eastAsia="Times New Roman" w:hAnsi="Calibri" w:cs="Calibri"/>
          <w:color w:val="000000"/>
        </w:rPr>
        <w:tab/>
        <w:t>Parent</w:t>
      </w:r>
      <w:r w:rsidRPr="00D04C08">
        <w:rPr>
          <w:rFonts w:ascii="Calibri" w:eastAsia="Times New Roman" w:hAnsi="Calibri" w:cs="Calibri"/>
          <w:color w:val="000000"/>
        </w:rPr>
        <w:tab/>
        <w:t>Clothing</w:t>
      </w:r>
      <w:r w:rsidRPr="00D04C08">
        <w:rPr>
          <w:rFonts w:ascii="Calibri" w:eastAsia="Times New Roman" w:hAnsi="Calibri" w:cs="Calibri"/>
          <w:color w:val="000000"/>
        </w:rPr>
        <w:tab/>
        <w:t>C</w:t>
      </w:r>
    </w:p>
    <w:p w:rsidR="00167362" w:rsidRPr="00D04C08" w:rsidRDefault="00167362" w:rsidP="00A66329">
      <w:pPr>
        <w:tabs>
          <w:tab w:val="left" w:pos="1593"/>
          <w:tab w:val="left" w:pos="2526"/>
          <w:tab w:val="left" w:pos="3713"/>
        </w:tabs>
        <w:ind w:left="113"/>
        <w:rPr>
          <w:rFonts w:ascii="Calibri" w:eastAsia="Times New Roman" w:hAnsi="Calibri" w:cs="Calibri"/>
          <w:color w:val="000000"/>
        </w:rPr>
      </w:pPr>
      <w:r w:rsidRPr="00D04C08">
        <w:rPr>
          <w:rFonts w:ascii="Calibri" w:eastAsia="Times New Roman" w:hAnsi="Calibri" w:cs="Calibri"/>
          <w:color w:val="000000"/>
        </w:rPr>
        <w:t>Wilson S</w:t>
      </w:r>
      <w:r w:rsidRPr="00D04C08">
        <w:rPr>
          <w:rFonts w:ascii="Calibri" w:eastAsia="Times New Roman" w:hAnsi="Calibri" w:cs="Calibri"/>
          <w:color w:val="000000"/>
        </w:rPr>
        <w:tab/>
        <w:t>Learner</w:t>
      </w:r>
      <w:r w:rsidRPr="00D04C08">
        <w:rPr>
          <w:rFonts w:ascii="Calibri" w:eastAsia="Times New Roman" w:hAnsi="Calibri" w:cs="Calibri"/>
          <w:color w:val="000000"/>
        </w:rPr>
        <w:tab/>
        <w:t>Pastries</w:t>
      </w:r>
      <w:r w:rsidRPr="00D04C08">
        <w:rPr>
          <w:rFonts w:ascii="Calibri" w:eastAsia="Times New Roman" w:hAnsi="Calibri" w:cs="Calibri"/>
          <w:color w:val="000000"/>
        </w:rPr>
        <w:tab/>
        <w:t>B</w:t>
      </w:r>
    </w:p>
    <w:p w:rsidR="00B635EB" w:rsidRPr="00D04C08" w:rsidRDefault="00B635EB" w:rsidP="00F47680">
      <w:pPr>
        <w:spacing w:after="0"/>
      </w:pPr>
      <w:bookmarkStart w:id="45" w:name="_Toc476311111"/>
      <w:bookmarkStart w:id="46" w:name="_Toc476320545"/>
    </w:p>
    <w:p w:rsidR="00EE6F56" w:rsidRPr="00D04C08" w:rsidRDefault="00EE6F56" w:rsidP="00F47680">
      <w:pPr>
        <w:pStyle w:val="Heading1"/>
        <w:spacing w:before="0"/>
      </w:pPr>
      <w:bookmarkStart w:id="47" w:name="_Toc480554537"/>
      <w:r w:rsidRPr="00D04C08">
        <w:t>Appendix 2</w:t>
      </w:r>
      <w:bookmarkEnd w:id="45"/>
      <w:bookmarkEnd w:id="46"/>
      <w:bookmarkEnd w:id="47"/>
    </w:p>
    <w:p w:rsidR="00FA1B53" w:rsidRPr="00D04C08" w:rsidRDefault="00FA1B53"/>
    <w:p w:rsidR="004E347C" w:rsidRPr="00D04C08" w:rsidRDefault="004653DD">
      <w:r w:rsidRPr="00D04C08">
        <w:rPr>
          <w:highlight w:val="yellow"/>
        </w:rPr>
        <w:t xml:space="preserve">&lt;&lt; </w:t>
      </w:r>
      <w:r w:rsidR="00C43743" w:rsidRPr="00D04C08">
        <w:rPr>
          <w:highlight w:val="yellow"/>
        </w:rPr>
        <w:t>Ticket Sales &gt;&gt;</w:t>
      </w:r>
    </w:p>
    <w:p w:rsidR="00FA1B53" w:rsidRPr="00D04C08" w:rsidRDefault="00FA1B53"/>
    <w:p w:rsidR="00FA1B53" w:rsidRPr="00D04C08" w:rsidRDefault="00FA1B53"/>
    <w:sectPr w:rsidR="00FA1B53" w:rsidRPr="00D04C08" w:rsidSect="005D69CA">
      <w:foot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FC" w:rsidRDefault="00FA56FC" w:rsidP="0076718A">
      <w:pPr>
        <w:spacing w:after="0" w:line="240" w:lineRule="auto"/>
      </w:pPr>
      <w:r>
        <w:separator/>
      </w:r>
    </w:p>
  </w:endnote>
  <w:endnote w:type="continuationSeparator" w:id="0">
    <w:p w:rsidR="00FA56FC" w:rsidRDefault="00FA56FC" w:rsidP="0076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31106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0DFC" w:rsidRDefault="00A10DFC" w:rsidP="001D42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063">
          <w:rPr>
            <w:noProof/>
          </w:rPr>
          <w:t>vi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458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1A65" w:rsidRDefault="00FA56FC" w:rsidP="001D429B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FC" w:rsidRDefault="00FA56FC" w:rsidP="0076718A">
      <w:pPr>
        <w:spacing w:after="0" w:line="240" w:lineRule="auto"/>
      </w:pPr>
      <w:r>
        <w:separator/>
      </w:r>
    </w:p>
  </w:footnote>
  <w:footnote w:type="continuationSeparator" w:id="0">
    <w:p w:rsidR="00FA56FC" w:rsidRDefault="00FA56FC" w:rsidP="0076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DFC" w:rsidRDefault="003F2403">
    <w:pPr>
      <w:pStyle w:val="Header"/>
    </w:pPr>
    <w:fldSimple w:instr=" FILENAME  \p  \* MERGEFORMAT ">
      <w:r w:rsidR="00817E9A">
        <w:rPr>
          <w:noProof/>
        </w:rPr>
        <w:t>D:\SANDRA\EXAMS\Study Opp 2017 Jun\Gr12\1_Market.docx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372C"/>
    <w:multiLevelType w:val="hybridMultilevel"/>
    <w:tmpl w:val="B3B2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B5009"/>
    <w:multiLevelType w:val="hybridMultilevel"/>
    <w:tmpl w:val="32623E20"/>
    <w:lvl w:ilvl="0" w:tplc="88EA1162">
      <w:numFmt w:val="bullet"/>
      <w:lvlText w:val=""/>
      <w:lvlJc w:val="left"/>
      <w:pPr>
        <w:ind w:left="135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466F5953"/>
    <w:multiLevelType w:val="hybridMultilevel"/>
    <w:tmpl w:val="1166D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6075B"/>
    <w:multiLevelType w:val="hybridMultilevel"/>
    <w:tmpl w:val="A3546AFA"/>
    <w:lvl w:ilvl="0" w:tplc="59D0DDC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259FF"/>
    <w:multiLevelType w:val="hybridMultilevel"/>
    <w:tmpl w:val="DD409972"/>
    <w:lvl w:ilvl="0" w:tplc="6B589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ant Robinson">
    <w15:presenceInfo w15:providerId="Windows Live" w15:userId="b55a19d05c430a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3E"/>
    <w:rsid w:val="00003F31"/>
    <w:rsid w:val="00005DAC"/>
    <w:rsid w:val="00011E81"/>
    <w:rsid w:val="000207FD"/>
    <w:rsid w:val="00025CF2"/>
    <w:rsid w:val="000336BF"/>
    <w:rsid w:val="000363F5"/>
    <w:rsid w:val="00045577"/>
    <w:rsid w:val="00050050"/>
    <w:rsid w:val="00053CE4"/>
    <w:rsid w:val="00056E45"/>
    <w:rsid w:val="00060049"/>
    <w:rsid w:val="00060C18"/>
    <w:rsid w:val="000655FE"/>
    <w:rsid w:val="00066CEE"/>
    <w:rsid w:val="00071C5A"/>
    <w:rsid w:val="000726A9"/>
    <w:rsid w:val="00074A82"/>
    <w:rsid w:val="00077E0D"/>
    <w:rsid w:val="00083C2C"/>
    <w:rsid w:val="000925EF"/>
    <w:rsid w:val="00097036"/>
    <w:rsid w:val="000A136F"/>
    <w:rsid w:val="000A2BE9"/>
    <w:rsid w:val="000B06CF"/>
    <w:rsid w:val="000B3ACD"/>
    <w:rsid w:val="000B44D3"/>
    <w:rsid w:val="000B484B"/>
    <w:rsid w:val="000B6D02"/>
    <w:rsid w:val="000C02FF"/>
    <w:rsid w:val="000D6CAD"/>
    <w:rsid w:val="000E24DE"/>
    <w:rsid w:val="000E3A0A"/>
    <w:rsid w:val="000F3B7A"/>
    <w:rsid w:val="00100666"/>
    <w:rsid w:val="00103E5E"/>
    <w:rsid w:val="0010440F"/>
    <w:rsid w:val="00116740"/>
    <w:rsid w:val="00117A33"/>
    <w:rsid w:val="00117BFC"/>
    <w:rsid w:val="001205A0"/>
    <w:rsid w:val="001224C8"/>
    <w:rsid w:val="00123A63"/>
    <w:rsid w:val="00125528"/>
    <w:rsid w:val="0012556F"/>
    <w:rsid w:val="00125EE6"/>
    <w:rsid w:val="0013650D"/>
    <w:rsid w:val="0013753E"/>
    <w:rsid w:val="00140502"/>
    <w:rsid w:val="00141B64"/>
    <w:rsid w:val="00143485"/>
    <w:rsid w:val="0014633B"/>
    <w:rsid w:val="00163039"/>
    <w:rsid w:val="0016548D"/>
    <w:rsid w:val="00167362"/>
    <w:rsid w:val="00167512"/>
    <w:rsid w:val="00171066"/>
    <w:rsid w:val="00173408"/>
    <w:rsid w:val="0017666F"/>
    <w:rsid w:val="001779D0"/>
    <w:rsid w:val="00180156"/>
    <w:rsid w:val="0018225D"/>
    <w:rsid w:val="001842B7"/>
    <w:rsid w:val="001923DB"/>
    <w:rsid w:val="00193A1D"/>
    <w:rsid w:val="001A5520"/>
    <w:rsid w:val="001B097D"/>
    <w:rsid w:val="001B20EE"/>
    <w:rsid w:val="001C1C21"/>
    <w:rsid w:val="001D429B"/>
    <w:rsid w:val="001F0248"/>
    <w:rsid w:val="001F3727"/>
    <w:rsid w:val="00206FAF"/>
    <w:rsid w:val="00211B2F"/>
    <w:rsid w:val="00216569"/>
    <w:rsid w:val="002225B8"/>
    <w:rsid w:val="00226003"/>
    <w:rsid w:val="002268B3"/>
    <w:rsid w:val="002308B2"/>
    <w:rsid w:val="002366F0"/>
    <w:rsid w:val="00236794"/>
    <w:rsid w:val="0024092D"/>
    <w:rsid w:val="00240C91"/>
    <w:rsid w:val="00243BAD"/>
    <w:rsid w:val="00244B0D"/>
    <w:rsid w:val="0026195B"/>
    <w:rsid w:val="002620B6"/>
    <w:rsid w:val="00271983"/>
    <w:rsid w:val="0027570C"/>
    <w:rsid w:val="002829A6"/>
    <w:rsid w:val="00293DE8"/>
    <w:rsid w:val="002A1AD2"/>
    <w:rsid w:val="002A61E7"/>
    <w:rsid w:val="002B168A"/>
    <w:rsid w:val="002B36D4"/>
    <w:rsid w:val="002B3D2B"/>
    <w:rsid w:val="002B4A02"/>
    <w:rsid w:val="002C6661"/>
    <w:rsid w:val="002D17DF"/>
    <w:rsid w:val="002D1AAF"/>
    <w:rsid w:val="002D3ABF"/>
    <w:rsid w:val="002D7E6E"/>
    <w:rsid w:val="002E4B8B"/>
    <w:rsid w:val="002F3E3A"/>
    <w:rsid w:val="002F42ED"/>
    <w:rsid w:val="00311AEC"/>
    <w:rsid w:val="00313A70"/>
    <w:rsid w:val="00313D33"/>
    <w:rsid w:val="00314C15"/>
    <w:rsid w:val="0031546E"/>
    <w:rsid w:val="00317D45"/>
    <w:rsid w:val="00320024"/>
    <w:rsid w:val="003253B0"/>
    <w:rsid w:val="00332AF0"/>
    <w:rsid w:val="003339FB"/>
    <w:rsid w:val="00334E26"/>
    <w:rsid w:val="00341F4D"/>
    <w:rsid w:val="00347E3E"/>
    <w:rsid w:val="00362173"/>
    <w:rsid w:val="003641BD"/>
    <w:rsid w:val="00367697"/>
    <w:rsid w:val="00370D0B"/>
    <w:rsid w:val="003743CE"/>
    <w:rsid w:val="00376B55"/>
    <w:rsid w:val="003770BD"/>
    <w:rsid w:val="00377235"/>
    <w:rsid w:val="0038213F"/>
    <w:rsid w:val="003861BB"/>
    <w:rsid w:val="00390E74"/>
    <w:rsid w:val="003957E7"/>
    <w:rsid w:val="003A337D"/>
    <w:rsid w:val="003A4BA5"/>
    <w:rsid w:val="003A65D2"/>
    <w:rsid w:val="003C0D46"/>
    <w:rsid w:val="003C2343"/>
    <w:rsid w:val="003C55C9"/>
    <w:rsid w:val="003C6E1B"/>
    <w:rsid w:val="003C7487"/>
    <w:rsid w:val="003E68F8"/>
    <w:rsid w:val="003F2403"/>
    <w:rsid w:val="00404762"/>
    <w:rsid w:val="00407CC4"/>
    <w:rsid w:val="004243EE"/>
    <w:rsid w:val="004270D8"/>
    <w:rsid w:val="00431774"/>
    <w:rsid w:val="004347F2"/>
    <w:rsid w:val="00441FA4"/>
    <w:rsid w:val="00447C51"/>
    <w:rsid w:val="00454620"/>
    <w:rsid w:val="00456F78"/>
    <w:rsid w:val="004620EF"/>
    <w:rsid w:val="00462478"/>
    <w:rsid w:val="004631AE"/>
    <w:rsid w:val="004653DD"/>
    <w:rsid w:val="004669FE"/>
    <w:rsid w:val="0047378C"/>
    <w:rsid w:val="00475386"/>
    <w:rsid w:val="00483214"/>
    <w:rsid w:val="00491099"/>
    <w:rsid w:val="004B5F45"/>
    <w:rsid w:val="004C0B25"/>
    <w:rsid w:val="004C3206"/>
    <w:rsid w:val="004C44CC"/>
    <w:rsid w:val="004C632B"/>
    <w:rsid w:val="004D7A44"/>
    <w:rsid w:val="004E347C"/>
    <w:rsid w:val="004E3B8B"/>
    <w:rsid w:val="0050316A"/>
    <w:rsid w:val="00503DA2"/>
    <w:rsid w:val="00504B3D"/>
    <w:rsid w:val="00507251"/>
    <w:rsid w:val="005074DC"/>
    <w:rsid w:val="005126CF"/>
    <w:rsid w:val="00512776"/>
    <w:rsid w:val="005176B4"/>
    <w:rsid w:val="00521F9B"/>
    <w:rsid w:val="005302B6"/>
    <w:rsid w:val="00532A54"/>
    <w:rsid w:val="005340E3"/>
    <w:rsid w:val="00535DED"/>
    <w:rsid w:val="00540038"/>
    <w:rsid w:val="005429B0"/>
    <w:rsid w:val="00553210"/>
    <w:rsid w:val="00562859"/>
    <w:rsid w:val="00563EE5"/>
    <w:rsid w:val="00567983"/>
    <w:rsid w:val="00574329"/>
    <w:rsid w:val="00575928"/>
    <w:rsid w:val="00580F2E"/>
    <w:rsid w:val="00581AA4"/>
    <w:rsid w:val="00592F54"/>
    <w:rsid w:val="0059575D"/>
    <w:rsid w:val="005A0EE2"/>
    <w:rsid w:val="005B44A6"/>
    <w:rsid w:val="005C13E9"/>
    <w:rsid w:val="005C40AD"/>
    <w:rsid w:val="005C4A23"/>
    <w:rsid w:val="005C4FBE"/>
    <w:rsid w:val="005C5B93"/>
    <w:rsid w:val="005D294A"/>
    <w:rsid w:val="005D2D40"/>
    <w:rsid w:val="005D3CE7"/>
    <w:rsid w:val="005D3D80"/>
    <w:rsid w:val="005D69CA"/>
    <w:rsid w:val="005E2766"/>
    <w:rsid w:val="005E2AD1"/>
    <w:rsid w:val="005E4DDE"/>
    <w:rsid w:val="005F4DC5"/>
    <w:rsid w:val="006244A9"/>
    <w:rsid w:val="00624E12"/>
    <w:rsid w:val="00626181"/>
    <w:rsid w:val="00626E46"/>
    <w:rsid w:val="00632A6B"/>
    <w:rsid w:val="00635262"/>
    <w:rsid w:val="0063622B"/>
    <w:rsid w:val="006379C8"/>
    <w:rsid w:val="006518DE"/>
    <w:rsid w:val="00653D5B"/>
    <w:rsid w:val="0066357D"/>
    <w:rsid w:val="00670164"/>
    <w:rsid w:val="00671402"/>
    <w:rsid w:val="006740E9"/>
    <w:rsid w:val="006755DE"/>
    <w:rsid w:val="00676F49"/>
    <w:rsid w:val="00677E40"/>
    <w:rsid w:val="00686BF2"/>
    <w:rsid w:val="00691448"/>
    <w:rsid w:val="0069281E"/>
    <w:rsid w:val="00694389"/>
    <w:rsid w:val="0069564B"/>
    <w:rsid w:val="006A3A69"/>
    <w:rsid w:val="006A5D7F"/>
    <w:rsid w:val="006A64F7"/>
    <w:rsid w:val="006A7258"/>
    <w:rsid w:val="006A730D"/>
    <w:rsid w:val="006B05EA"/>
    <w:rsid w:val="006B4713"/>
    <w:rsid w:val="006D2969"/>
    <w:rsid w:val="006D66B5"/>
    <w:rsid w:val="006D7151"/>
    <w:rsid w:val="006F5CA6"/>
    <w:rsid w:val="006F5FF0"/>
    <w:rsid w:val="006F7445"/>
    <w:rsid w:val="007251F5"/>
    <w:rsid w:val="0072695E"/>
    <w:rsid w:val="00726EAE"/>
    <w:rsid w:val="00727C0F"/>
    <w:rsid w:val="00734E0A"/>
    <w:rsid w:val="00735A1F"/>
    <w:rsid w:val="007367E7"/>
    <w:rsid w:val="00737B4A"/>
    <w:rsid w:val="00744851"/>
    <w:rsid w:val="007519E4"/>
    <w:rsid w:val="00753DF4"/>
    <w:rsid w:val="00757042"/>
    <w:rsid w:val="007574D8"/>
    <w:rsid w:val="0076718A"/>
    <w:rsid w:val="00773AEA"/>
    <w:rsid w:val="00781FF8"/>
    <w:rsid w:val="00785A0A"/>
    <w:rsid w:val="00790B30"/>
    <w:rsid w:val="00791B43"/>
    <w:rsid w:val="00791F94"/>
    <w:rsid w:val="0079526C"/>
    <w:rsid w:val="00796771"/>
    <w:rsid w:val="00797A4E"/>
    <w:rsid w:val="007A45C2"/>
    <w:rsid w:val="007A5B82"/>
    <w:rsid w:val="007B751D"/>
    <w:rsid w:val="007C0963"/>
    <w:rsid w:val="007C67F1"/>
    <w:rsid w:val="007D4824"/>
    <w:rsid w:val="007D657C"/>
    <w:rsid w:val="007E178B"/>
    <w:rsid w:val="007E21C3"/>
    <w:rsid w:val="007E245F"/>
    <w:rsid w:val="007E5A29"/>
    <w:rsid w:val="007E7603"/>
    <w:rsid w:val="007F144E"/>
    <w:rsid w:val="00802DE8"/>
    <w:rsid w:val="0080536B"/>
    <w:rsid w:val="00807937"/>
    <w:rsid w:val="00810811"/>
    <w:rsid w:val="008166CB"/>
    <w:rsid w:val="00817E9A"/>
    <w:rsid w:val="00821A7E"/>
    <w:rsid w:val="00831D99"/>
    <w:rsid w:val="0084123E"/>
    <w:rsid w:val="00850ACD"/>
    <w:rsid w:val="008531A7"/>
    <w:rsid w:val="0085797B"/>
    <w:rsid w:val="00861CA3"/>
    <w:rsid w:val="008667DD"/>
    <w:rsid w:val="00866A6A"/>
    <w:rsid w:val="00867FB5"/>
    <w:rsid w:val="00872E7A"/>
    <w:rsid w:val="0087301E"/>
    <w:rsid w:val="00873BAD"/>
    <w:rsid w:val="00873EEE"/>
    <w:rsid w:val="00874A5D"/>
    <w:rsid w:val="00877D58"/>
    <w:rsid w:val="008809DF"/>
    <w:rsid w:val="00887F75"/>
    <w:rsid w:val="00892AFC"/>
    <w:rsid w:val="008A4625"/>
    <w:rsid w:val="008B2171"/>
    <w:rsid w:val="008B5FE1"/>
    <w:rsid w:val="008C5C3B"/>
    <w:rsid w:val="008C7112"/>
    <w:rsid w:val="008D1449"/>
    <w:rsid w:val="008D1EA3"/>
    <w:rsid w:val="008D3917"/>
    <w:rsid w:val="008D4C2B"/>
    <w:rsid w:val="008D5C93"/>
    <w:rsid w:val="008E0241"/>
    <w:rsid w:val="008E0A7B"/>
    <w:rsid w:val="008E1007"/>
    <w:rsid w:val="008E4B37"/>
    <w:rsid w:val="008E7F44"/>
    <w:rsid w:val="008F0494"/>
    <w:rsid w:val="009027B3"/>
    <w:rsid w:val="00920FF3"/>
    <w:rsid w:val="00922015"/>
    <w:rsid w:val="00931474"/>
    <w:rsid w:val="009364DB"/>
    <w:rsid w:val="00936C19"/>
    <w:rsid w:val="00937A70"/>
    <w:rsid w:val="0094336C"/>
    <w:rsid w:val="009473DA"/>
    <w:rsid w:val="00952E24"/>
    <w:rsid w:val="0096176F"/>
    <w:rsid w:val="009701AD"/>
    <w:rsid w:val="0097349C"/>
    <w:rsid w:val="009734DE"/>
    <w:rsid w:val="009767AD"/>
    <w:rsid w:val="00977334"/>
    <w:rsid w:val="0098016F"/>
    <w:rsid w:val="00981D79"/>
    <w:rsid w:val="00986F8E"/>
    <w:rsid w:val="00994EA5"/>
    <w:rsid w:val="009A2002"/>
    <w:rsid w:val="009A2AFA"/>
    <w:rsid w:val="009A4C90"/>
    <w:rsid w:val="009B2FC1"/>
    <w:rsid w:val="009B34E0"/>
    <w:rsid w:val="009B683C"/>
    <w:rsid w:val="009C1C90"/>
    <w:rsid w:val="009C5CBB"/>
    <w:rsid w:val="009C705B"/>
    <w:rsid w:val="009D3223"/>
    <w:rsid w:val="009D5A50"/>
    <w:rsid w:val="009D6A2F"/>
    <w:rsid w:val="009F115E"/>
    <w:rsid w:val="009F4761"/>
    <w:rsid w:val="009F4AC7"/>
    <w:rsid w:val="009F7754"/>
    <w:rsid w:val="00A02C29"/>
    <w:rsid w:val="00A10DFC"/>
    <w:rsid w:val="00A1188E"/>
    <w:rsid w:val="00A125B0"/>
    <w:rsid w:val="00A14C04"/>
    <w:rsid w:val="00A2122B"/>
    <w:rsid w:val="00A25DC7"/>
    <w:rsid w:val="00A30C51"/>
    <w:rsid w:val="00A3176B"/>
    <w:rsid w:val="00A343A0"/>
    <w:rsid w:val="00A35D00"/>
    <w:rsid w:val="00A436DA"/>
    <w:rsid w:val="00A4501C"/>
    <w:rsid w:val="00A46B9D"/>
    <w:rsid w:val="00A502DA"/>
    <w:rsid w:val="00A515F8"/>
    <w:rsid w:val="00A65DB8"/>
    <w:rsid w:val="00A66329"/>
    <w:rsid w:val="00A6661A"/>
    <w:rsid w:val="00A710E0"/>
    <w:rsid w:val="00A760DA"/>
    <w:rsid w:val="00A82C11"/>
    <w:rsid w:val="00A8438C"/>
    <w:rsid w:val="00A85211"/>
    <w:rsid w:val="00A95447"/>
    <w:rsid w:val="00A96FBF"/>
    <w:rsid w:val="00A97637"/>
    <w:rsid w:val="00AA106F"/>
    <w:rsid w:val="00AA3FB9"/>
    <w:rsid w:val="00AA627F"/>
    <w:rsid w:val="00AB2FF2"/>
    <w:rsid w:val="00AC5286"/>
    <w:rsid w:val="00AD5123"/>
    <w:rsid w:val="00AD57E5"/>
    <w:rsid w:val="00AD5A27"/>
    <w:rsid w:val="00AD61CB"/>
    <w:rsid w:val="00AE6379"/>
    <w:rsid w:val="00AF0D57"/>
    <w:rsid w:val="00AF50CE"/>
    <w:rsid w:val="00AF6158"/>
    <w:rsid w:val="00AF6D69"/>
    <w:rsid w:val="00AF70E4"/>
    <w:rsid w:val="00AF7F21"/>
    <w:rsid w:val="00B00BAF"/>
    <w:rsid w:val="00B0101C"/>
    <w:rsid w:val="00B01066"/>
    <w:rsid w:val="00B061B3"/>
    <w:rsid w:val="00B07671"/>
    <w:rsid w:val="00B10878"/>
    <w:rsid w:val="00B137D7"/>
    <w:rsid w:val="00B139B4"/>
    <w:rsid w:val="00B16C78"/>
    <w:rsid w:val="00B1740F"/>
    <w:rsid w:val="00B26F16"/>
    <w:rsid w:val="00B3132E"/>
    <w:rsid w:val="00B33038"/>
    <w:rsid w:val="00B36621"/>
    <w:rsid w:val="00B413E8"/>
    <w:rsid w:val="00B52314"/>
    <w:rsid w:val="00B52A79"/>
    <w:rsid w:val="00B57D9F"/>
    <w:rsid w:val="00B635EB"/>
    <w:rsid w:val="00B7794B"/>
    <w:rsid w:val="00B8689A"/>
    <w:rsid w:val="00B86C77"/>
    <w:rsid w:val="00B95792"/>
    <w:rsid w:val="00BA2716"/>
    <w:rsid w:val="00BA46A8"/>
    <w:rsid w:val="00BA6BDD"/>
    <w:rsid w:val="00BB5432"/>
    <w:rsid w:val="00BB5BB4"/>
    <w:rsid w:val="00BB76DA"/>
    <w:rsid w:val="00BC0671"/>
    <w:rsid w:val="00BC3C6A"/>
    <w:rsid w:val="00BD73AA"/>
    <w:rsid w:val="00BF736D"/>
    <w:rsid w:val="00C04002"/>
    <w:rsid w:val="00C070D5"/>
    <w:rsid w:val="00C14B4B"/>
    <w:rsid w:val="00C14D8E"/>
    <w:rsid w:val="00C211A0"/>
    <w:rsid w:val="00C21903"/>
    <w:rsid w:val="00C33C3E"/>
    <w:rsid w:val="00C34F84"/>
    <w:rsid w:val="00C43743"/>
    <w:rsid w:val="00C44954"/>
    <w:rsid w:val="00C501B0"/>
    <w:rsid w:val="00C52228"/>
    <w:rsid w:val="00C52758"/>
    <w:rsid w:val="00C56BD4"/>
    <w:rsid w:val="00C61287"/>
    <w:rsid w:val="00C665E1"/>
    <w:rsid w:val="00C761D2"/>
    <w:rsid w:val="00C80176"/>
    <w:rsid w:val="00C83C2B"/>
    <w:rsid w:val="00C87CD0"/>
    <w:rsid w:val="00C979EC"/>
    <w:rsid w:val="00CA164A"/>
    <w:rsid w:val="00CA6E18"/>
    <w:rsid w:val="00CC09C2"/>
    <w:rsid w:val="00CC0D07"/>
    <w:rsid w:val="00CC7616"/>
    <w:rsid w:val="00CC7966"/>
    <w:rsid w:val="00CD06A2"/>
    <w:rsid w:val="00CD1A65"/>
    <w:rsid w:val="00CD4A2B"/>
    <w:rsid w:val="00CD502B"/>
    <w:rsid w:val="00CD52FD"/>
    <w:rsid w:val="00CD76C3"/>
    <w:rsid w:val="00CE208B"/>
    <w:rsid w:val="00CE69C5"/>
    <w:rsid w:val="00CF326A"/>
    <w:rsid w:val="00CF45B3"/>
    <w:rsid w:val="00CF4A83"/>
    <w:rsid w:val="00CF550F"/>
    <w:rsid w:val="00D04C08"/>
    <w:rsid w:val="00D12B87"/>
    <w:rsid w:val="00D168EA"/>
    <w:rsid w:val="00D21EC9"/>
    <w:rsid w:val="00D238CD"/>
    <w:rsid w:val="00D2432E"/>
    <w:rsid w:val="00D24F7B"/>
    <w:rsid w:val="00D26F9E"/>
    <w:rsid w:val="00D3004E"/>
    <w:rsid w:val="00D30100"/>
    <w:rsid w:val="00D400FE"/>
    <w:rsid w:val="00D452B3"/>
    <w:rsid w:val="00D50AFA"/>
    <w:rsid w:val="00D55613"/>
    <w:rsid w:val="00D56E89"/>
    <w:rsid w:val="00D644DA"/>
    <w:rsid w:val="00D64D39"/>
    <w:rsid w:val="00D6550E"/>
    <w:rsid w:val="00D8507B"/>
    <w:rsid w:val="00D92BC2"/>
    <w:rsid w:val="00D92D8E"/>
    <w:rsid w:val="00D953FE"/>
    <w:rsid w:val="00DA309B"/>
    <w:rsid w:val="00DA3CD0"/>
    <w:rsid w:val="00DA796D"/>
    <w:rsid w:val="00DB0E60"/>
    <w:rsid w:val="00DB0F70"/>
    <w:rsid w:val="00DB33AE"/>
    <w:rsid w:val="00DB5657"/>
    <w:rsid w:val="00DC062C"/>
    <w:rsid w:val="00DC0D28"/>
    <w:rsid w:val="00DD12D0"/>
    <w:rsid w:val="00DD3A31"/>
    <w:rsid w:val="00DD54C7"/>
    <w:rsid w:val="00DD5790"/>
    <w:rsid w:val="00DE6C49"/>
    <w:rsid w:val="00DE6C7E"/>
    <w:rsid w:val="00DF0F94"/>
    <w:rsid w:val="00DF21FB"/>
    <w:rsid w:val="00DF2A22"/>
    <w:rsid w:val="00DF72DC"/>
    <w:rsid w:val="00E00A88"/>
    <w:rsid w:val="00E013F3"/>
    <w:rsid w:val="00E06E28"/>
    <w:rsid w:val="00E11ACE"/>
    <w:rsid w:val="00E155EC"/>
    <w:rsid w:val="00E174FD"/>
    <w:rsid w:val="00E21845"/>
    <w:rsid w:val="00E23B1C"/>
    <w:rsid w:val="00E250CE"/>
    <w:rsid w:val="00E30A33"/>
    <w:rsid w:val="00E347DC"/>
    <w:rsid w:val="00E349CB"/>
    <w:rsid w:val="00E44CDE"/>
    <w:rsid w:val="00E475AC"/>
    <w:rsid w:val="00E517C8"/>
    <w:rsid w:val="00E54117"/>
    <w:rsid w:val="00E5711C"/>
    <w:rsid w:val="00E65A57"/>
    <w:rsid w:val="00E72283"/>
    <w:rsid w:val="00E72AE1"/>
    <w:rsid w:val="00E879EE"/>
    <w:rsid w:val="00E95705"/>
    <w:rsid w:val="00E95CC8"/>
    <w:rsid w:val="00EA0D8C"/>
    <w:rsid w:val="00EA154E"/>
    <w:rsid w:val="00EC209F"/>
    <w:rsid w:val="00EC6637"/>
    <w:rsid w:val="00ED286B"/>
    <w:rsid w:val="00ED7F0D"/>
    <w:rsid w:val="00EE2B0A"/>
    <w:rsid w:val="00EE3DDB"/>
    <w:rsid w:val="00EE6F56"/>
    <w:rsid w:val="00EF25BE"/>
    <w:rsid w:val="00EF3E1D"/>
    <w:rsid w:val="00EF4CF1"/>
    <w:rsid w:val="00EF7359"/>
    <w:rsid w:val="00F00E35"/>
    <w:rsid w:val="00F00ED4"/>
    <w:rsid w:val="00F00FE2"/>
    <w:rsid w:val="00F10696"/>
    <w:rsid w:val="00F10926"/>
    <w:rsid w:val="00F20C1B"/>
    <w:rsid w:val="00F22189"/>
    <w:rsid w:val="00F221C0"/>
    <w:rsid w:val="00F235FD"/>
    <w:rsid w:val="00F24FCD"/>
    <w:rsid w:val="00F31CE2"/>
    <w:rsid w:val="00F35445"/>
    <w:rsid w:val="00F41796"/>
    <w:rsid w:val="00F441B0"/>
    <w:rsid w:val="00F47680"/>
    <w:rsid w:val="00F5538A"/>
    <w:rsid w:val="00F575C0"/>
    <w:rsid w:val="00F60063"/>
    <w:rsid w:val="00F756A4"/>
    <w:rsid w:val="00F77890"/>
    <w:rsid w:val="00F82B0E"/>
    <w:rsid w:val="00F83A74"/>
    <w:rsid w:val="00F86B85"/>
    <w:rsid w:val="00F909A3"/>
    <w:rsid w:val="00F916EA"/>
    <w:rsid w:val="00F91FF7"/>
    <w:rsid w:val="00FA1B53"/>
    <w:rsid w:val="00FA49C3"/>
    <w:rsid w:val="00FA56FC"/>
    <w:rsid w:val="00FA58F7"/>
    <w:rsid w:val="00FB6933"/>
    <w:rsid w:val="00FB7C60"/>
    <w:rsid w:val="00FC2991"/>
    <w:rsid w:val="00FD5835"/>
    <w:rsid w:val="00FE19B7"/>
    <w:rsid w:val="00FE4E77"/>
    <w:rsid w:val="00FE5A47"/>
    <w:rsid w:val="00FE73FF"/>
    <w:rsid w:val="00FE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5675A"/>
  <w15:chartTrackingRefBased/>
  <w15:docId w15:val="{27E8C587-D18B-46BD-9916-C04F3972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15F8"/>
    <w:pPr>
      <w:keepNext/>
      <w:keepLines/>
      <w:shd w:val="clear" w:color="auto" w:fill="FFF2CC" w:themeFill="accent4" w:themeFillTint="33"/>
      <w:spacing w:before="240" w:after="0"/>
      <w:outlineLvl w:val="0"/>
    </w:pPr>
    <w:rPr>
      <w:rFonts w:asciiTheme="majorHAnsi" w:eastAsiaTheme="majorEastAsia" w:hAnsiTheme="majorHAnsi" w:cstheme="majorBidi"/>
      <w:b/>
      <w:color w:val="FF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5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FF000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5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FF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18A"/>
  </w:style>
  <w:style w:type="paragraph" w:styleId="Footer">
    <w:name w:val="footer"/>
    <w:basedOn w:val="Normal"/>
    <w:link w:val="Foot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18A"/>
  </w:style>
  <w:style w:type="paragraph" w:styleId="Title">
    <w:name w:val="Title"/>
    <w:basedOn w:val="Normal"/>
    <w:next w:val="Normal"/>
    <w:link w:val="TitleChar"/>
    <w:uiPriority w:val="10"/>
    <w:qFormat/>
    <w:rsid w:val="00540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0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5400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00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515F8"/>
    <w:rPr>
      <w:rFonts w:asciiTheme="majorHAnsi" w:eastAsiaTheme="majorEastAsia" w:hAnsiTheme="majorHAnsi" w:cstheme="majorBidi"/>
      <w:b/>
      <w:color w:val="FF0000"/>
      <w:sz w:val="32"/>
      <w:szCs w:val="32"/>
      <w:shd w:val="clear" w:color="auto" w:fill="FFF2CC" w:themeFill="accent4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A515F8"/>
    <w:rPr>
      <w:rFonts w:asciiTheme="majorHAnsi" w:eastAsiaTheme="majorEastAsia" w:hAnsiTheme="majorHAnsi" w:cstheme="majorBidi"/>
      <w:b/>
      <w:color w:val="FF000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15F8"/>
    <w:rPr>
      <w:rFonts w:asciiTheme="majorHAnsi" w:eastAsiaTheme="majorEastAsia" w:hAnsiTheme="majorHAnsi" w:cstheme="majorBidi"/>
      <w:b/>
      <w:color w:val="FF000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40C9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0C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0C9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40C9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61CA3"/>
    <w:pPr>
      <w:shd w:val="clear" w:color="auto" w:fill="auto"/>
      <w:outlineLvl w:val="9"/>
    </w:pPr>
    <w:rPr>
      <w:b w:val="0"/>
      <w:color w:val="2F5496" w:themeColor="accent1" w:themeShade="BF"/>
      <w:lang w:val="en-US"/>
    </w:rPr>
  </w:style>
  <w:style w:type="table" w:styleId="TableGrid">
    <w:name w:val="Table Grid"/>
    <w:basedOn w:val="TableNormal"/>
    <w:uiPriority w:val="39"/>
    <w:rsid w:val="00C66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0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F4761"/>
  </w:style>
  <w:style w:type="paragraph" w:styleId="EndnoteText">
    <w:name w:val="endnote text"/>
    <w:basedOn w:val="Normal"/>
    <w:link w:val="End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7F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7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2C6661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RLS12</b:Tag>
    <b:SourceType>InternetSite</b:SourceType>
    <b:Guid>{39512380-DE47-47F2-9E6C-DD055B844F62}</b:Guid>
    <b:Title>Sales &amp; Marketing</b:Title>
    <b:Year>2012</b:Year>
    <b:Author>
      <b:Author>
        <b:NameList>
          <b:Person>
            <b:Last>Stevenson</b:Last>
            <b:First>R.L.</b:First>
          </b:Person>
        </b:NameList>
      </b:Author>
    </b:Author>
    <b:YearAccessed>2017</b:YearAccessed>
    <b:MonthAccessed>May</b:MonthAccessed>
    <b:DayAccessed>24</b:DayAccessed>
    <b:URL>http://www.businessbrief.com/the-top-50-inspirational-quotes-about-selling/</b:URL>
    <b:RefOrder>2</b:RefOrder>
  </b:Source>
  <b:Source>
    <b:Tag>Sel97</b:Tag>
    <b:SourceType>Book</b:SourceType>
    <b:Guid>{F3C713D0-C4DA-42F6-A777-D837732E19B4}</b:Guid>
    <b:Title>Selling the Invisible</b:Title>
    <b:Year>1997</b:Year>
    <b:City>Paris</b:City>
    <b:Publisher>Warner Books</b:Publisher>
    <b:Author>
      <b:Author>
        <b:NameList>
          <b:Person>
            <b:Last>Beckwith</b:Last>
            <b:First>H.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EF3CFFC3-B7ED-4AB3-8E09-4853F735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Market</vt:lpstr>
    </vt:vector>
  </TitlesOfParts>
  <Company>Highrise Secondary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Market</dc:title>
  <dc:subject>Where entrepreneurs make their mark</dc:subject>
  <dc:creator>Principal</dc:creator>
  <cp:keywords/>
  <dc:description/>
  <cp:revision>18</cp:revision>
  <dcterms:created xsi:type="dcterms:W3CDTF">2017-04-23T15:02:00Z</dcterms:created>
  <dcterms:modified xsi:type="dcterms:W3CDTF">2017-05-09T14:04:00Z</dcterms:modified>
</cp:coreProperties>
</file>